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4392"/>
        <w:gridCol w:w="835"/>
        <w:gridCol w:w="774"/>
        <w:gridCol w:w="774"/>
        <w:gridCol w:w="707"/>
        <w:gridCol w:w="705"/>
        <w:gridCol w:w="701"/>
        <w:gridCol w:w="699"/>
        <w:gridCol w:w="700"/>
        <w:gridCol w:w="1805"/>
        <w:gridCol w:w="1902"/>
        <w:tblGridChange w:id="0">
          <w:tblGrid>
            <w:gridCol w:w="4392"/>
            <w:gridCol w:w="41"/>
            <w:gridCol w:w="774"/>
            <w:gridCol w:w="20"/>
            <w:gridCol w:w="754"/>
            <w:gridCol w:w="20"/>
            <w:gridCol w:w="754"/>
            <w:gridCol w:w="20"/>
            <w:gridCol w:w="688"/>
            <w:gridCol w:w="19"/>
            <w:gridCol w:w="687"/>
            <w:gridCol w:w="18"/>
            <w:gridCol w:w="684"/>
            <w:gridCol w:w="17"/>
            <w:gridCol w:w="685"/>
            <w:gridCol w:w="14"/>
            <w:gridCol w:w="687"/>
            <w:gridCol w:w="13"/>
            <w:gridCol w:w="1798"/>
            <w:gridCol w:w="7"/>
            <w:gridCol w:w="1902"/>
          </w:tblGrid>
        </w:tblGridChange>
      </w:tblGrid>
      <w:tr w:rsidR="009F4B38" w:rsidRPr="00A07FCA" w14:paraId="02267ECE" w14:textId="77777777" w:rsidTr="009F4B38">
        <w:trPr>
          <w:trHeight w:val="416"/>
        </w:trPr>
        <w:tc>
          <w:tcPr>
            <w:tcW w:w="443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937F723" w14:textId="77777777" w:rsidR="009F4B38" w:rsidRPr="00262230" w:rsidRDefault="009F4B38" w:rsidP="009F4B38">
            <w:pPr>
              <w:rPr>
                <w:lang w:val="en-GB"/>
              </w:rPr>
            </w:pPr>
            <w:r>
              <w:rPr>
                <w:lang w:val="en-GB"/>
              </w:rPr>
              <w:t>Legend:</w:t>
            </w:r>
          </w:p>
          <w:p w14:paraId="6310CE15" w14:textId="77777777" w:rsidR="009F4B38" w:rsidRPr="00262230" w:rsidRDefault="009F4B38" w:rsidP="009F4B38">
            <w:pPr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000F6E93" wp14:editId="6B11BDB0">
                  <wp:extent cx="142875" cy="142875"/>
                  <wp:effectExtent l="0" t="0" r="9525" b="9525"/>
                  <wp:docPr id="131" name="Kuva 131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62230">
              <w:rPr>
                <w:lang w:val="en-GB"/>
              </w:rPr>
              <w:t xml:space="preserve">Significantly mitigates the </w:t>
            </w:r>
            <w:proofErr w:type="gramStart"/>
            <w:r w:rsidRPr="00262230">
              <w:rPr>
                <w:lang w:val="en-GB"/>
              </w:rPr>
              <w:t>vulnerability</w:t>
            </w:r>
            <w:proofErr w:type="gramEnd"/>
          </w:p>
          <w:p w14:paraId="16BEE9B4" w14:textId="32D9074E" w:rsidR="009F4B38" w:rsidRDefault="009F4B38" w:rsidP="009F4B38">
            <w:pPr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22A7034D" wp14:editId="7C36538C">
                  <wp:extent cx="142875" cy="142875"/>
                  <wp:effectExtent l="0" t="0" r="9525" b="9525"/>
                  <wp:docPr id="132" name="Kuva 132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en-GB"/>
              </w:rPr>
              <w:t xml:space="preserve">Mitigates </w:t>
            </w:r>
            <w:r w:rsidR="00C57F04">
              <w:rPr>
                <w:lang w:val="en-GB"/>
              </w:rPr>
              <w:t xml:space="preserve">the vulnerability </w:t>
            </w:r>
            <w:r>
              <w:rPr>
                <w:lang w:val="en-GB"/>
              </w:rPr>
              <w:t xml:space="preserve">in some </w:t>
            </w:r>
            <w:proofErr w:type="gramStart"/>
            <w:r>
              <w:rPr>
                <w:lang w:val="en-GB"/>
              </w:rPr>
              <w:t>cases</w:t>
            </w:r>
            <w:proofErr w:type="gramEnd"/>
          </w:p>
          <w:p w14:paraId="1782F2DC" w14:textId="4A1E6F76" w:rsidR="009F4B38" w:rsidRDefault="00000000" w:rsidP="009F4B38">
            <w:pPr>
              <w:rPr>
                <w:ins w:id="1" w:author="Huot, Caroline" w:date="2023-09-05T15:34:00Z"/>
                <w:lang w:val="en-GB"/>
              </w:rPr>
            </w:pPr>
            <w:r>
              <w:pict w14:anchorId="47BE3AD0">
                <v:shape id="Kuva 133" o:spid="_x0000_i1027" type="#_x0000_t75" alt="Seis tasaisella täytöllä" style="width:11.25pt;height:11.25pt;visibility:visible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AzC/T2AEAAN4DAAAOAAAAZHJzL2Uyb0RvYy54bWykk0uO&#10;2zAMhvcFegdB+xlngj4GRpLZBFMULdqgrz0j07FQvUAxTnKfOUMvkIuVst10umoxXVggJfvnR+r3&#10;4u7oneqRso1hqW+uZ1phMLGxYbfUX7/cX91qlRlCAy4GXOoTZn23ev5scUg1zmMXXYOkRCTk+pCW&#10;umNOdVVl06GHfB0TBjlsI3lgSWlXNQQHUfeums9mr6pDpCZRNJiz7K7HQ70a9NsWDX9s24ys3FIL&#10;Gw8rDeu2rNVqAfWOIHXWTBjwBAoPNkjRi9QaGNSe7BOkkjW8JxQ1iWp5JiyJ/kNtEvH/pOGBvu/T&#10;lYk+AdutdZZPw7QnqNBvrNnQSGg+9BtStpHb1yqAl0t+t+9BSdZgNjLrz2izYshgMzoHis8PJz7/&#10;cO78UOZf2iwiRVLSquR/VNg6m+6tc2W+JZ56EeW/uyW2rTW4jmbvMfBoGUInbcWQO5uyVlSj36Lw&#10;09tGoI3YlaWJRDbw6I/MhGy6Ur8Vjk/iqgIK9eVggP7NWVrIqUwI6mNLXrWC/a1MqOwIkzoOFjxd&#10;LIhHVkY2b17Mb1+/FAo5muKxVJEpHyfK/AajVyUQZmEZRKF/nyeqX69MsxxBBkLhGrgnwxeXPs4l&#10;fvxbrn4CAAD//wMAUEsDBAoAAAAAAAAAIQB3X1QcAAoAAAAKAAAUAAAAZHJzL21lZGlhL2ltYWdl&#10;MS5wbmeJUE5HDQoaCgAAAA1JSERSAAABgAAAAYAIBgAAAKTHtb8AAAABc1JHQgCuzhzpAAAABGdB&#10;TUEAALGPC/xhBQAAAAlwSFlzAAA7DgAAOw4BzLahgwAACZVJREFUeF7t1LEJxAAQA0EX6/5b+E8U&#10;XioQZhamAQV6JEmSJEmSJEmSJEmSJEmSJEmSJEmSJEmSJEmSJEmSJEmSJEmSJEmSJEmSJEmSJEmS&#10;JEmSJEmSJEmSJEmSJEmSJEmSJEmSJEmSJEmSJEmSJEmSJEmSJEmSJEmSJEmSJEmSJEn6Wr/3/QEs&#10;yk2p1TU6wILclFpdowMsyE2p1TU6wILclFpdowMsyE2p1TU6wILclFpdowMsyE2p1TU6wILclFpd&#10;owMsyE2p1TU6wILclFpdowMsyE2p1TU6wILclFpdowMsyE2p1TU6wILclFpdowMsyE2p1TU6wILc&#10;lFpdowMsyE2p1TU6wILclFpdowMsyE2p1TU6wILclFpdowMsyE2p1TU6wILclFpdowMsyE2p1TU6&#10;wILclFpdowMsyE2p1TU6wILclFpdowMsyE2p1TU6wILclFpdowMsyE2p1TU6wILclFpdowMsyE2p&#10;1TU6wILclFpdowMsyE2p1TU6wILclFpdowMsyE2p1TU6wILclFpdowMsyE2p1TU6wILclFpdowMs&#10;yE2p1TU6wILclFpdowMsyE2p1TU6wILclFpdowMsyE2p1TU6wILclFpdowMsyE2p1TU6wILclFpd&#10;owMsyE2p1TU6wILclFpdowMsyE2p1TU6wILclFpdowMsyE2p1TU6wILclFpdowMsyE2p1TU6wILc&#10;lFpdowMsyE2p1TU6wILclFpdowMsyE2p1TU6wILclFpdowMsyE2p1TU6wILclFpdowMsyE2p1TU6&#10;wILclFpdowMsyE2p1TU6wILclFpdowMsyE2p1TU6wILclFpdowMsyE2p1TU6wILclFpdowMsyE2p&#10;1TU6wILclFpdowMsyE2p1TU6wILclFpdowMsyE2p1TU6wILclFpdowMsyE2p1TU6wILclFpdowMs&#10;yE2p1TU6wILclFpdowMsyE2p1TU6wILclFpdowMsyE2p1TU6wILclFpdowMsyE2p1TU6wILclFpd&#10;owMsyE2p1TU6wILclFpdowMsyE2p1TU6wILclFpdowMsyE2p1TU6wILclFpdowMsyE2p1TU6wILc&#10;lFpdowMsyE2p1TU6wILclFpdowMsyE2p1TU6wILclFpdowMsyE2p1TU6wILclFpdowMsyE2p1TU6&#10;wILclFpdowMsyE2p1TU6wILclFpdowMsyE2p1TU6wILclFpdowMsyE2p1TU6wILclFpdowMsyE2p&#10;1TU6wILclFpdowMsyE2p1TU6wILclFpdowMsyE2p1TU6wILclFpdowMsyE2p1TU6wILclFpdowMs&#10;yE2p1TU6wILclFpdowMsyE2p1TU6wILclFpdowMsyE2p1TU6wILclFpdowMsyE2p1TU6wILclFpd&#10;owMsyE2p1TU6wILclFpdowMsyE2p1TU6wILclFpdowMsyE2p1TU6wILclFpdowMsyE2p1TU6wILc&#10;lFpdowMsyE2p1TU6wILclFpdowMsyE2p1TU6wILclFpdowMsyE2p1TU6wILclFpdowMsyE2p1TU6&#10;wILclFpdowMsyE2p1TU6wILclFpdowMsyE2p1TU6wILclFpdowMsyE2p1TU6wILclFpdowMsyE2p&#10;1TU6wILclFpdowMsyE2p1TU6wILclFpdowMsyE2p1TU6wILclFpdowMsyE2p1TU6wILclFpdowMs&#10;yE2p1TU6wILclFpdowMsyE2p1TU6wILclFpdowMsyE2p1TU6wILclFpdowMsyE2p1TU6wILclFpd&#10;owMsyE2p1TU6wILclFpdowMsyE2p1TU6wILclFpdowMsyE2p1TU6wILclFpdowMsyE2p1TU6wILc&#10;lFpdowMsyE2p1TU6wILclFpdowMsyE2p1TU6wILclFpdowMsyE2p1TU6wILclFpdowMsyE2p1TU6&#10;wILclFpdowMsyE2p1TU6wILclFpdowMsyE2p1TU6wILclFpdowMsyE2p1TU6wILclFpdowMsyE2p&#10;1TU6wILclFpdowMsyE2p1TU6wILclFpdowMsyE2p1TU6wILclFpdowMsyE2p1TU6wILclFpdowMs&#10;yE2p1TU6wILclFpdowMsyE2p1TU6wILclFpdowMsyE2p1TU6wILclFpdowMsyE2p1TU6wILclFpd&#10;owMsyE2p1TU6wILclFpdowMsyE2p1TU6wILclFpdowMsyE2p1TU6wILclFpdowMsyE2p1TU6wILc&#10;lFpdowMsyE2p1TU6wILclFpdowMsyE2p1TU6wILclFpdowMsyE2p1TU6wILclFpdowMsyE2p1TU6&#10;wILclFpdowMsyE2p1TU6wILclFpdowMsyE2p1TU6wILclFpdowMsyE2p1TU6wILclFpdowMsyE2p&#10;1TU6wILclFpdowMsyE2p1TU6wILclFpdowMsyE2p1TU6wILclFpdowMsyE2p1TU6wILclFpdowMs&#10;yE2p1TU6wILclFpdowMsyE2p1TU6wILclFpdowMsyE2p1TU6wILclFpdowMsyE2p1TU6wILclFpd&#10;owMsyE2p1TU6wILclFpdowMsyE2p1TU6wILclFpdowMsyE2p1TU6wILclFpdowMsyE2p1TU6wILc&#10;lFpdowMsyE2p1TU6wILclFpdowMsyE2p1TU6wILclFpdowMsyE2p1TU6wILclFpdowMsyE2p1TU6&#10;wILclFpdowMsyE2p1TU6wILclFpdowMsyE2p1TU6wILclFpdowMsyE2p1TU6wILclFpdowMsyE2p&#10;1TU6wILclFpdowMsyE2p1TU6wILclFpdowMsyE2p1TU6wILclFpdowMsyE2p1TU6wILclFpdowMs&#10;yE2p1TU6wILclFpdowMsyE2p1TU6wILclFpdowMsyE2p1TU6wILclFpdowMsyE2p1TU6wILclFpd&#10;owMsyE2p1TU6wILclFpdowMsyE2p1TU6wILclFpdowMsyE2p1TU6wILclFpdowMsyE2p1TU6wILc&#10;lFpdowMsyE2p1TU6wILclFpdowMsyE2p1TU6wILclFpdowMsyE2p1TU6wILclFpdowMsyE2p1TU6&#10;wILclFpdowMsyE2p1TU6wILclFpdowMsyE2p1TU6wILclFpdowMsyE2p1TU6wILclCRJkiRJkiRJ&#10;kiRJkiRJkiRJkiRJkiRJkiRJkiRJkiRJkiRJkiRJkiRJkiRJkiRJkiRJkiRJkiRJkiRJkiRJkiRJ&#10;kiRJkiRJkiRJkiRJkiRJkiRJkiRJkiRJkiRJkiRJkiRJH+l5/iFfbRzwIhF7AAAAAElFTkSuQmCC&#10;UEsDBAoAAAAAAAAAIQDdojgSygAAAMoAAAAUAAAAZHJzL21lZGlhL2ltYWdlMi5zdmc8c3ZnIHZp&#10;ZXdCb3g9IjAgMCA5NiA5NiIgeG1sbnM9Imh0dHA6Ly93d3cudzMub3JnLzIwMDAvc3ZnIiB4bWxu&#10;czp4bGluaz0iaHR0cDovL3d3dy53My5vcmcvMTk5OS94bGluayIgaWQ9Ikljb25zX1N0b3AiIG92&#10;ZXJmbG93PSJoaWRkZW4iPjxyZWN0IHg9IjExIiB5PSIxMSIgd2lkdGg9Ijc0IiBoZWlnaHQ9Ijc0&#10;IiBmaWxsPSIjRkY2NDY0Ii8+PC9zdmc+UEsDBBQABgAIAAAAIQAbUuGj2QAAAAMBAAAPAAAAZHJz&#10;L2Rvd25yZXYueG1sTI8xT8MwEIV3pP4H6yqxUYegIhTiVKhSSocuNAyM1/hIDPE5jd0m8OsxMMBy&#10;T6d3eu+7fDXZTpxp8MaxgutFAoK4dtpwo+C5Kq/uQPiArLFzTAo+yMOqmF3kmGk38hOd96ERMYR9&#10;hgraEPpMSl+3ZNEvXE8cvVc3WAxxHRqpBxxjuO1kmiS30qLh2NBiT+uW6vf9ySqonCmPZju+0PFm&#10;w1ssq93j55tSl/Pp4R5EoCn8HcM3fkSHIjId3Im1F52C+Ej4mdFL0yWIw6/KIpf/2YsvAAAA//8D&#10;AFBLAwQUAAYACAAAACEAIlYO7scAAAClAQAAGQAAAGRycy9fcmVscy9lMm9Eb2MueG1sLnJlbHO8&#10;kLFqAzEMhvdC3sFo7/nuhlJKfFlKIWtIH0DYOp/JWTaWG5q3j2mWBgLdOkri//4PbXffcVVnKhIS&#10;Gxi6HhSxTS6wN/B5/Hh+BSUV2eGamAxcSGA3bZ62B1qxtpAsIYtqFBYDS635TWuxC0WULmXidplT&#10;iVjbWLzOaE/oSY99/6LLbwZMd0y1dwbK3o2gjpfcmv9mp3kOlt6T/YrE9UGFDrF1NyAWT9VAJBfw&#10;thw7OXvQjx2G/3EYusw/DvruudMVAAD//wMAUEsBAi0AFAAGAAgAAAAhAKjWx6gTAQAASQIAABMA&#10;AAAAAAAAAAAAAAAAAAAAAFtDb250ZW50X1R5cGVzXS54bWxQSwECLQAUAAYACAAAACEAOP0h/9YA&#10;AACUAQAACwAAAAAAAAAAAAAAAABEAQAAX3JlbHMvLnJlbHNQSwECLQAUAAYACAAAACEAAMwv09gB&#10;AADeAwAADgAAAAAAAAAAAAAAAABDAgAAZHJzL2Uyb0RvYy54bWxQSwECLQAKAAAAAAAAACEAd19U&#10;HAAKAAAACgAAFAAAAAAAAAAAAAAAAABHBAAAZHJzL21lZGlhL2ltYWdlMS5wbmdQSwECLQAKAAAA&#10;AAAAACEA3aI4EsoAAADKAAAAFAAAAAAAAAAAAAAAAAB5DgAAZHJzL21lZGlhL2ltYWdlMi5zdmdQ&#10;SwECLQAUAAYACAAAACEAG1Lho9kAAAADAQAADwAAAAAAAAAAAAAAAAB1DwAAZHJzL2Rvd25yZXYu&#10;eG1sUEsBAi0AFAAGAAgAAAAhACJWDu7HAAAApQEAABkAAAAAAAAAAAAAAAAAexAAAGRycy9fcmVs&#10;cy9lMm9Eb2MueG1sLnJlbHNQSwUGAAAAAAcABwC+AQAAeREAAAAA&#10;">
                  <v:imagedata r:id="rId9" o:title="" cropbottom="-1186f" cropright="-1186f"/>
                </v:shape>
              </w:pict>
            </w:r>
            <w:r w:rsidR="009F4B38">
              <w:rPr>
                <w:lang w:val="en-GB"/>
              </w:rPr>
              <w:t xml:space="preserve">Does not mitigate the </w:t>
            </w:r>
            <w:proofErr w:type="gramStart"/>
            <w:r w:rsidR="009F4B38">
              <w:rPr>
                <w:lang w:val="en-GB"/>
              </w:rPr>
              <w:t>vulnerability</w:t>
            </w:r>
            <w:proofErr w:type="gramEnd"/>
          </w:p>
          <w:p w14:paraId="6FE17278" w14:textId="5D3F91BC" w:rsidR="00D74B54" w:rsidRPr="00A07FCA" w:rsidRDefault="00D74B54" w:rsidP="009F4B38">
            <w:pPr>
              <w:rPr>
                <w:lang w:val="en-GB"/>
              </w:rPr>
            </w:pPr>
          </w:p>
        </w:tc>
        <w:tc>
          <w:tcPr>
            <w:tcW w:w="5841" w:type="dxa"/>
            <w:gridSpan w:val="8"/>
            <w:shd w:val="clear" w:color="auto" w:fill="171717" w:themeFill="background2" w:themeFillShade="1A"/>
            <w:vAlign w:val="center"/>
          </w:tcPr>
          <w:p w14:paraId="02AF2239" w14:textId="240D178A" w:rsidR="009F4B38" w:rsidRPr="00A07FCA" w:rsidRDefault="009F4B38" w:rsidP="00A07FCA">
            <w:pPr>
              <w:jc w:val="center"/>
              <w:rPr>
                <w:lang w:val="en-GB"/>
              </w:rPr>
            </w:pPr>
            <w:r w:rsidRPr="00F76549">
              <w:rPr>
                <w:color w:val="FFFFFF" w:themeColor="background1"/>
                <w:lang w:val="en-GB"/>
              </w:rPr>
              <w:t>Vulnerabilities</w:t>
            </w:r>
          </w:p>
        </w:tc>
        <w:tc>
          <w:tcPr>
            <w:tcW w:w="3720" w:type="dxa"/>
            <w:gridSpan w:val="2"/>
            <w:shd w:val="clear" w:color="auto" w:fill="70AD47" w:themeFill="accent6"/>
            <w:vAlign w:val="center"/>
          </w:tcPr>
          <w:p w14:paraId="6024E307" w14:textId="6DD29B6B" w:rsidR="009F4B38" w:rsidRPr="00F76549" w:rsidRDefault="009F4B38" w:rsidP="00A07FCA">
            <w:pPr>
              <w:jc w:val="center"/>
              <w:rPr>
                <w:color w:val="FFFFFF" w:themeColor="background1"/>
                <w:lang w:val="en-GB"/>
              </w:rPr>
            </w:pPr>
            <w:r w:rsidRPr="00F76549">
              <w:rPr>
                <w:color w:val="FFFFFF" w:themeColor="background1"/>
                <w:lang w:val="en-GB"/>
              </w:rPr>
              <w:t>Other considerations / remarks</w:t>
            </w:r>
          </w:p>
        </w:tc>
      </w:tr>
      <w:tr w:rsidR="009F4B38" w:rsidRPr="00A07FCA" w14:paraId="37A9559E" w14:textId="77777777" w:rsidTr="009F4B38">
        <w:trPr>
          <w:trHeight w:val="422"/>
        </w:trPr>
        <w:tc>
          <w:tcPr>
            <w:tcW w:w="4433" w:type="dxa"/>
            <w:vMerge/>
            <w:tcBorders>
              <w:left w:val="single" w:sz="4" w:space="0" w:color="auto"/>
            </w:tcBorders>
          </w:tcPr>
          <w:p w14:paraId="19DB5099" w14:textId="1D3F8758" w:rsidR="009F4B38" w:rsidRPr="00A07FCA" w:rsidRDefault="009F4B38" w:rsidP="00262230">
            <w:pPr>
              <w:rPr>
                <w:lang w:val="en-GB"/>
              </w:rPr>
            </w:pPr>
          </w:p>
        </w:tc>
        <w:tc>
          <w:tcPr>
            <w:tcW w:w="3736" w:type="dxa"/>
            <w:gridSpan w:val="5"/>
            <w:shd w:val="clear" w:color="auto" w:fill="3B3838" w:themeFill="background2" w:themeFillShade="40"/>
            <w:vAlign w:val="center"/>
          </w:tcPr>
          <w:p w14:paraId="0C06BA08" w14:textId="215AE9F7" w:rsidR="009F4B38" w:rsidRPr="00F76549" w:rsidRDefault="009F4B38" w:rsidP="00A07FCA">
            <w:pPr>
              <w:jc w:val="center"/>
              <w:rPr>
                <w:color w:val="FFFFFF" w:themeColor="background1"/>
                <w:lang w:val="en-GB"/>
              </w:rPr>
            </w:pPr>
            <w:r w:rsidRPr="00F76549">
              <w:rPr>
                <w:color w:val="FFFFFF" w:themeColor="background1"/>
                <w:lang w:val="en-GB"/>
              </w:rPr>
              <w:t>Signal Interference</w:t>
            </w:r>
          </w:p>
        </w:tc>
        <w:tc>
          <w:tcPr>
            <w:tcW w:w="2105" w:type="dxa"/>
            <w:gridSpan w:val="3"/>
            <w:shd w:val="clear" w:color="auto" w:fill="3B3838" w:themeFill="background2" w:themeFillShade="40"/>
            <w:vAlign w:val="center"/>
          </w:tcPr>
          <w:p w14:paraId="771F1941" w14:textId="62219C40" w:rsidR="009F4B38" w:rsidRPr="00F76549" w:rsidRDefault="009F4B38" w:rsidP="00A07FCA">
            <w:pPr>
              <w:jc w:val="center"/>
              <w:rPr>
                <w:color w:val="FFFFFF" w:themeColor="background1"/>
                <w:lang w:val="en-GB"/>
              </w:rPr>
            </w:pPr>
            <w:r w:rsidRPr="00F76549">
              <w:rPr>
                <w:color w:val="FFFFFF" w:themeColor="background1"/>
                <w:lang w:val="en-GB"/>
              </w:rPr>
              <w:t>System Faults</w:t>
            </w:r>
          </w:p>
        </w:tc>
        <w:tc>
          <w:tcPr>
            <w:tcW w:w="1811" w:type="dxa"/>
            <w:vMerge w:val="restart"/>
            <w:shd w:val="clear" w:color="auto" w:fill="E2EFD9" w:themeFill="accent6" w:themeFillTint="33"/>
            <w:textDirection w:val="btLr"/>
            <w:vAlign w:val="center"/>
          </w:tcPr>
          <w:p w14:paraId="7F18C566" w14:textId="51588D4C" w:rsidR="009F4B38" w:rsidRPr="00A07FCA" w:rsidRDefault="008D597A" w:rsidP="00A07FCA">
            <w:pPr>
              <w:ind w:left="113" w:right="113"/>
              <w:rPr>
                <w:lang w:val="en-GB"/>
              </w:rPr>
            </w:pPr>
            <w:commentRangeStart w:id="2"/>
            <w:ins w:id="3" w:author="Huot, Caroline" w:date="2023-09-05T16:04:00Z">
              <w:r>
                <w:rPr>
                  <w:lang w:val="en-GB"/>
                </w:rPr>
                <w:t xml:space="preserve">Technology </w:t>
              </w:r>
            </w:ins>
            <w:commentRangeEnd w:id="2"/>
            <w:ins w:id="4" w:author="Huot, Caroline" w:date="2023-09-05T16:06:00Z">
              <w:r>
                <w:rPr>
                  <w:rStyle w:val="Kommentinviite"/>
                </w:rPr>
                <w:commentReference w:id="2"/>
              </w:r>
            </w:ins>
            <w:r w:rsidR="009F4B38" w:rsidRPr="00A07FCA">
              <w:rPr>
                <w:lang w:val="en-GB"/>
              </w:rPr>
              <w:t>Readiness</w:t>
            </w:r>
          </w:p>
        </w:tc>
        <w:tc>
          <w:tcPr>
            <w:tcW w:w="1909" w:type="dxa"/>
            <w:vMerge w:val="restart"/>
            <w:shd w:val="clear" w:color="auto" w:fill="E2EFD9" w:themeFill="accent6" w:themeFillTint="33"/>
            <w:textDirection w:val="btLr"/>
            <w:vAlign w:val="center"/>
          </w:tcPr>
          <w:p w14:paraId="7459E4BE" w14:textId="5B404BFE" w:rsidR="009F4B38" w:rsidRPr="00A07FCA" w:rsidRDefault="009F4B38" w:rsidP="00A07FCA">
            <w:pPr>
              <w:ind w:left="113" w:right="113"/>
              <w:rPr>
                <w:lang w:val="en-GB"/>
              </w:rPr>
            </w:pPr>
            <w:r w:rsidRPr="00A07FCA">
              <w:rPr>
                <w:lang w:val="en-GB"/>
              </w:rPr>
              <w:t>Standards</w:t>
            </w:r>
          </w:p>
        </w:tc>
      </w:tr>
      <w:tr w:rsidR="009F4B38" w:rsidRPr="00A07FCA" w14:paraId="73C72293" w14:textId="77777777" w:rsidTr="009F4B38">
        <w:tc>
          <w:tcPr>
            <w:tcW w:w="4433" w:type="dxa"/>
            <w:vMerge/>
            <w:tcBorders>
              <w:left w:val="single" w:sz="4" w:space="0" w:color="auto"/>
            </w:tcBorders>
          </w:tcPr>
          <w:p w14:paraId="76466D54" w14:textId="33058BDB" w:rsidR="009F4B38" w:rsidRPr="00A07FCA" w:rsidRDefault="009F4B38" w:rsidP="00262230">
            <w:pPr>
              <w:rPr>
                <w:lang w:val="en-GB"/>
              </w:rPr>
            </w:pPr>
          </w:p>
        </w:tc>
        <w:tc>
          <w:tcPr>
            <w:tcW w:w="1548" w:type="dxa"/>
            <w:gridSpan w:val="2"/>
            <w:shd w:val="clear" w:color="auto" w:fill="AEAAAA" w:themeFill="background2" w:themeFillShade="BF"/>
            <w:vAlign w:val="center"/>
          </w:tcPr>
          <w:p w14:paraId="6F488E7B" w14:textId="20D3AB9D" w:rsidR="009F4B38" w:rsidRPr="00F76549" w:rsidRDefault="009F4B38" w:rsidP="00A07FCA">
            <w:pPr>
              <w:jc w:val="center"/>
              <w:rPr>
                <w:color w:val="FFFFFF" w:themeColor="background1"/>
                <w:lang w:val="en-GB"/>
              </w:rPr>
            </w:pPr>
            <w:r w:rsidRPr="00F76549">
              <w:rPr>
                <w:color w:val="FFFFFF" w:themeColor="background1"/>
                <w:lang w:val="en-GB"/>
              </w:rPr>
              <w:t>Natural Interference</w:t>
            </w:r>
          </w:p>
        </w:tc>
        <w:tc>
          <w:tcPr>
            <w:tcW w:w="2188" w:type="dxa"/>
            <w:gridSpan w:val="3"/>
            <w:shd w:val="clear" w:color="auto" w:fill="AEAAAA" w:themeFill="background2" w:themeFillShade="BF"/>
            <w:vAlign w:val="center"/>
          </w:tcPr>
          <w:p w14:paraId="29556744" w14:textId="0A6020AF" w:rsidR="009F4B38" w:rsidRPr="00F76549" w:rsidRDefault="009F4B38" w:rsidP="00A07FCA">
            <w:pPr>
              <w:jc w:val="center"/>
              <w:rPr>
                <w:color w:val="FFFFFF" w:themeColor="background1"/>
                <w:lang w:val="en-GB"/>
              </w:rPr>
            </w:pPr>
            <w:r w:rsidRPr="00F76549">
              <w:rPr>
                <w:color w:val="FFFFFF" w:themeColor="background1"/>
                <w:lang w:val="en-GB"/>
              </w:rPr>
              <w:t>Man-made Interference</w:t>
            </w:r>
          </w:p>
        </w:tc>
        <w:tc>
          <w:tcPr>
            <w:tcW w:w="702" w:type="dxa"/>
            <w:vMerge w:val="restart"/>
            <w:shd w:val="clear" w:color="auto" w:fill="D0CECE" w:themeFill="background2" w:themeFillShade="E6"/>
            <w:textDirection w:val="btLr"/>
          </w:tcPr>
          <w:p w14:paraId="4C67533A" w14:textId="04FC37F7" w:rsidR="009F4B38" w:rsidRPr="00A07FCA" w:rsidRDefault="009F4B38" w:rsidP="00E01D8E">
            <w:pPr>
              <w:ind w:left="113" w:right="113"/>
              <w:rPr>
                <w:lang w:val="en-GB"/>
              </w:rPr>
            </w:pPr>
            <w:r w:rsidRPr="00A07FCA">
              <w:rPr>
                <w:lang w:val="en-GB"/>
              </w:rPr>
              <w:t>Space Segment</w:t>
            </w:r>
          </w:p>
        </w:tc>
        <w:tc>
          <w:tcPr>
            <w:tcW w:w="702" w:type="dxa"/>
            <w:vMerge w:val="restart"/>
            <w:shd w:val="clear" w:color="auto" w:fill="D0CECE" w:themeFill="background2" w:themeFillShade="E6"/>
            <w:textDirection w:val="btLr"/>
          </w:tcPr>
          <w:p w14:paraId="32F0ADE7" w14:textId="18C16AD1" w:rsidR="009F4B38" w:rsidRPr="00A07FCA" w:rsidRDefault="009F4B38" w:rsidP="00E01D8E">
            <w:pPr>
              <w:ind w:left="113" w:right="113"/>
              <w:rPr>
                <w:lang w:val="en-GB"/>
              </w:rPr>
            </w:pPr>
            <w:r w:rsidRPr="00A07FCA">
              <w:rPr>
                <w:lang w:val="en-GB"/>
              </w:rPr>
              <w:t>Control Segment</w:t>
            </w:r>
          </w:p>
        </w:tc>
        <w:tc>
          <w:tcPr>
            <w:tcW w:w="701" w:type="dxa"/>
            <w:vMerge w:val="restart"/>
            <w:shd w:val="clear" w:color="auto" w:fill="D0CECE" w:themeFill="background2" w:themeFillShade="E6"/>
            <w:textDirection w:val="btLr"/>
          </w:tcPr>
          <w:p w14:paraId="564C4032" w14:textId="60EF6E0D" w:rsidR="009F4B38" w:rsidRPr="00A07FCA" w:rsidRDefault="009F4B38" w:rsidP="00E01D8E">
            <w:pPr>
              <w:ind w:left="113" w:right="113"/>
              <w:rPr>
                <w:lang w:val="en-GB"/>
              </w:rPr>
            </w:pPr>
            <w:r w:rsidRPr="00A07FCA">
              <w:rPr>
                <w:lang w:val="en-GB"/>
              </w:rPr>
              <w:t>User receiver</w:t>
            </w:r>
            <w:ins w:id="5" w:author="Huot, Caroline" w:date="2023-09-05T14:22:00Z">
              <w:r w:rsidR="009B04C2">
                <w:rPr>
                  <w:lang w:val="en-GB"/>
                </w:rPr>
                <w:t xml:space="preserve"> segment</w:t>
              </w:r>
            </w:ins>
          </w:p>
        </w:tc>
        <w:tc>
          <w:tcPr>
            <w:tcW w:w="1811" w:type="dxa"/>
            <w:vMerge/>
            <w:shd w:val="clear" w:color="auto" w:fill="E2EFD9" w:themeFill="accent6" w:themeFillTint="33"/>
          </w:tcPr>
          <w:p w14:paraId="4647B0BB" w14:textId="58E2AAC0" w:rsidR="009F4B38" w:rsidRPr="00A07FCA" w:rsidRDefault="009F4B38" w:rsidP="00E01D8E">
            <w:pPr>
              <w:ind w:left="113" w:right="113"/>
              <w:rPr>
                <w:lang w:val="en-GB"/>
              </w:rPr>
            </w:pPr>
          </w:p>
        </w:tc>
        <w:tc>
          <w:tcPr>
            <w:tcW w:w="1909" w:type="dxa"/>
            <w:vMerge/>
            <w:shd w:val="clear" w:color="auto" w:fill="E2EFD9" w:themeFill="accent6" w:themeFillTint="33"/>
          </w:tcPr>
          <w:p w14:paraId="4753C55C" w14:textId="0AA79D0A" w:rsidR="009F4B38" w:rsidRPr="00A07FCA" w:rsidRDefault="009F4B38" w:rsidP="00E01D8E">
            <w:pPr>
              <w:ind w:left="113" w:right="113"/>
              <w:rPr>
                <w:lang w:val="en-GB"/>
              </w:rPr>
            </w:pPr>
          </w:p>
        </w:tc>
      </w:tr>
      <w:tr w:rsidR="009F4B38" w:rsidRPr="00A07FCA" w14:paraId="18A2579C" w14:textId="77777777" w:rsidTr="009F4B38">
        <w:trPr>
          <w:trHeight w:val="577"/>
        </w:trPr>
        <w:tc>
          <w:tcPr>
            <w:tcW w:w="4433" w:type="dxa"/>
            <w:vMerge/>
            <w:tcBorders>
              <w:left w:val="single" w:sz="4" w:space="0" w:color="auto"/>
            </w:tcBorders>
          </w:tcPr>
          <w:p w14:paraId="39865E89" w14:textId="5766A8BA" w:rsidR="009F4B38" w:rsidRPr="00262230" w:rsidRDefault="009F4B38" w:rsidP="00262230">
            <w:pPr>
              <w:rPr>
                <w:lang w:val="en-GB"/>
              </w:rPr>
            </w:pPr>
          </w:p>
        </w:tc>
        <w:tc>
          <w:tcPr>
            <w:tcW w:w="774" w:type="dxa"/>
            <w:vMerge w:val="restart"/>
            <w:shd w:val="clear" w:color="auto" w:fill="D0CECE" w:themeFill="background2" w:themeFillShade="E6"/>
            <w:textDirection w:val="btLr"/>
          </w:tcPr>
          <w:p w14:paraId="25DD7586" w14:textId="77777777" w:rsidR="009F4B38" w:rsidRDefault="009F4B38" w:rsidP="00E01D8E">
            <w:pPr>
              <w:ind w:left="113" w:right="113"/>
              <w:rPr>
                <w:lang w:val="en-GB"/>
              </w:rPr>
            </w:pPr>
            <w:r w:rsidRPr="00A07FCA">
              <w:rPr>
                <w:lang w:val="en-GB"/>
              </w:rPr>
              <w:t>Signal Propagation</w:t>
            </w:r>
          </w:p>
          <w:p w14:paraId="72E56E6E" w14:textId="0677329D" w:rsidR="009F4B38" w:rsidRPr="00A07FCA" w:rsidRDefault="009F4B38" w:rsidP="00E01D8E">
            <w:pPr>
              <w:ind w:left="113" w:right="113"/>
              <w:rPr>
                <w:lang w:val="en-GB"/>
              </w:rPr>
            </w:pPr>
            <w:r w:rsidRPr="00A07FCA">
              <w:rPr>
                <w:lang w:val="en-GB"/>
              </w:rPr>
              <w:t>Events</w:t>
            </w:r>
          </w:p>
        </w:tc>
        <w:tc>
          <w:tcPr>
            <w:tcW w:w="774" w:type="dxa"/>
            <w:vMerge w:val="restart"/>
            <w:shd w:val="clear" w:color="auto" w:fill="D0CECE" w:themeFill="background2" w:themeFillShade="E6"/>
            <w:textDirection w:val="btLr"/>
          </w:tcPr>
          <w:p w14:paraId="72AAA82F" w14:textId="77777777" w:rsidR="009F4B38" w:rsidRDefault="009F4B38" w:rsidP="00E01D8E">
            <w:pPr>
              <w:ind w:left="113" w:right="113"/>
              <w:rPr>
                <w:lang w:val="en-GB"/>
              </w:rPr>
            </w:pPr>
            <w:r w:rsidRPr="00A07FCA">
              <w:rPr>
                <w:lang w:val="en-GB"/>
              </w:rPr>
              <w:t>Space Weather</w:t>
            </w:r>
          </w:p>
          <w:p w14:paraId="66CA68CC" w14:textId="590A13E9" w:rsidR="009F4B38" w:rsidRPr="00A07FCA" w:rsidRDefault="009F4B38" w:rsidP="00E01D8E">
            <w:pPr>
              <w:ind w:left="113" w:right="113"/>
              <w:rPr>
                <w:lang w:val="en-GB"/>
              </w:rPr>
            </w:pPr>
            <w:r w:rsidRPr="00A07FCA">
              <w:rPr>
                <w:lang w:val="en-GB"/>
              </w:rPr>
              <w:t>Events</w:t>
            </w:r>
          </w:p>
        </w:tc>
        <w:tc>
          <w:tcPr>
            <w:tcW w:w="774" w:type="dxa"/>
            <w:vMerge w:val="restart"/>
            <w:shd w:val="clear" w:color="auto" w:fill="D0CECE" w:themeFill="background2" w:themeFillShade="E6"/>
            <w:textDirection w:val="btLr"/>
          </w:tcPr>
          <w:p w14:paraId="7F976BD7" w14:textId="77777777" w:rsidR="009F4B38" w:rsidRDefault="009F4B38" w:rsidP="00E01D8E">
            <w:pPr>
              <w:ind w:left="113" w:right="113"/>
              <w:rPr>
                <w:lang w:val="en-GB"/>
              </w:rPr>
            </w:pPr>
            <w:r w:rsidRPr="00A07FCA">
              <w:rPr>
                <w:lang w:val="en-GB"/>
              </w:rPr>
              <w:t>Unintentional</w:t>
            </w:r>
          </w:p>
          <w:p w14:paraId="7E23373E" w14:textId="47D98A32" w:rsidR="009F4B38" w:rsidRPr="00A07FCA" w:rsidRDefault="009F4B38" w:rsidP="00E01D8E">
            <w:pPr>
              <w:ind w:left="113" w:right="113"/>
              <w:rPr>
                <w:lang w:val="en-GB"/>
              </w:rPr>
            </w:pPr>
            <w:r w:rsidRPr="00A07FCA">
              <w:rPr>
                <w:lang w:val="en-GB"/>
              </w:rPr>
              <w:t>Interference</w:t>
            </w:r>
          </w:p>
        </w:tc>
        <w:tc>
          <w:tcPr>
            <w:tcW w:w="1414" w:type="dxa"/>
            <w:gridSpan w:val="2"/>
            <w:shd w:val="clear" w:color="auto" w:fill="AEAAAA" w:themeFill="background2" w:themeFillShade="BF"/>
          </w:tcPr>
          <w:p w14:paraId="5239F101" w14:textId="166F1922" w:rsidR="009F4B38" w:rsidRPr="00F76549" w:rsidRDefault="009F4B38">
            <w:pPr>
              <w:rPr>
                <w:color w:val="FFFFFF" w:themeColor="background1"/>
                <w:lang w:val="en-GB"/>
              </w:rPr>
            </w:pPr>
            <w:r w:rsidRPr="00F76549">
              <w:rPr>
                <w:color w:val="FFFFFF" w:themeColor="background1"/>
                <w:lang w:val="en-GB"/>
              </w:rPr>
              <w:t>Intentional interference</w:t>
            </w:r>
          </w:p>
        </w:tc>
        <w:tc>
          <w:tcPr>
            <w:tcW w:w="702" w:type="dxa"/>
            <w:vMerge/>
            <w:textDirection w:val="btLr"/>
          </w:tcPr>
          <w:p w14:paraId="13DFA003" w14:textId="298240C9" w:rsidR="009F4B38" w:rsidRPr="00A07FCA" w:rsidRDefault="009F4B38" w:rsidP="00E01D8E">
            <w:pPr>
              <w:ind w:left="113" w:right="113"/>
              <w:rPr>
                <w:lang w:val="en-GB"/>
              </w:rPr>
            </w:pPr>
          </w:p>
        </w:tc>
        <w:tc>
          <w:tcPr>
            <w:tcW w:w="702" w:type="dxa"/>
            <w:vMerge/>
            <w:textDirection w:val="btLr"/>
          </w:tcPr>
          <w:p w14:paraId="050A551B" w14:textId="7344280D" w:rsidR="009F4B38" w:rsidRPr="00A07FCA" w:rsidRDefault="009F4B38" w:rsidP="00E01D8E">
            <w:pPr>
              <w:ind w:left="113" w:right="113"/>
              <w:rPr>
                <w:lang w:val="en-GB"/>
              </w:rPr>
            </w:pPr>
          </w:p>
        </w:tc>
        <w:tc>
          <w:tcPr>
            <w:tcW w:w="701" w:type="dxa"/>
            <w:vMerge/>
            <w:textDirection w:val="btLr"/>
          </w:tcPr>
          <w:p w14:paraId="786FA141" w14:textId="78142B60" w:rsidR="009F4B38" w:rsidRPr="00A07FCA" w:rsidRDefault="009F4B38" w:rsidP="00E01D8E">
            <w:pPr>
              <w:ind w:left="113" w:right="113"/>
              <w:rPr>
                <w:lang w:val="en-GB"/>
              </w:rPr>
            </w:pPr>
          </w:p>
        </w:tc>
        <w:tc>
          <w:tcPr>
            <w:tcW w:w="1811" w:type="dxa"/>
            <w:vMerge/>
            <w:shd w:val="clear" w:color="auto" w:fill="E2EFD9" w:themeFill="accent6" w:themeFillTint="33"/>
          </w:tcPr>
          <w:p w14:paraId="6D8A4082" w14:textId="7E693999" w:rsidR="009F4B38" w:rsidRPr="00A07FCA" w:rsidRDefault="009F4B38" w:rsidP="00E01D8E">
            <w:pPr>
              <w:ind w:left="113" w:right="113"/>
              <w:rPr>
                <w:lang w:val="en-GB"/>
              </w:rPr>
            </w:pPr>
          </w:p>
        </w:tc>
        <w:tc>
          <w:tcPr>
            <w:tcW w:w="1909" w:type="dxa"/>
            <w:vMerge/>
            <w:shd w:val="clear" w:color="auto" w:fill="E2EFD9" w:themeFill="accent6" w:themeFillTint="33"/>
          </w:tcPr>
          <w:p w14:paraId="6BD9ABD7" w14:textId="3A0646EA" w:rsidR="009F4B38" w:rsidRPr="00A07FCA" w:rsidRDefault="009F4B38" w:rsidP="00E01D8E">
            <w:pPr>
              <w:ind w:left="113" w:right="113"/>
              <w:rPr>
                <w:lang w:val="en-GB"/>
              </w:rPr>
            </w:pPr>
          </w:p>
        </w:tc>
      </w:tr>
      <w:tr w:rsidR="009F4B38" w:rsidRPr="00A07FCA" w14:paraId="563EC1E0" w14:textId="77777777" w:rsidTr="009F4B38">
        <w:trPr>
          <w:cantSplit/>
          <w:trHeight w:val="840"/>
        </w:trPr>
        <w:tc>
          <w:tcPr>
            <w:tcW w:w="4433" w:type="dxa"/>
            <w:vMerge/>
            <w:tcBorders>
              <w:left w:val="single" w:sz="4" w:space="0" w:color="auto"/>
            </w:tcBorders>
            <w:vAlign w:val="bottom"/>
          </w:tcPr>
          <w:p w14:paraId="2707C2EE" w14:textId="2C60C17E" w:rsidR="009F4B38" w:rsidRPr="00262230" w:rsidRDefault="009F4B38" w:rsidP="00262230">
            <w:pPr>
              <w:rPr>
                <w:lang w:val="en-GB"/>
              </w:rPr>
            </w:pPr>
          </w:p>
        </w:tc>
        <w:tc>
          <w:tcPr>
            <w:tcW w:w="774" w:type="dxa"/>
            <w:vMerge/>
            <w:shd w:val="clear" w:color="auto" w:fill="D0CECE" w:themeFill="background2" w:themeFillShade="E6"/>
            <w:textDirection w:val="btLr"/>
            <w:vAlign w:val="center"/>
          </w:tcPr>
          <w:p w14:paraId="6FCDF455" w14:textId="7BDD69D9" w:rsidR="009F4B38" w:rsidRPr="00A07FCA" w:rsidRDefault="009F4B38" w:rsidP="00E01D8E">
            <w:pPr>
              <w:ind w:left="113" w:right="113"/>
              <w:rPr>
                <w:lang w:val="en-GB"/>
              </w:rPr>
            </w:pPr>
          </w:p>
        </w:tc>
        <w:tc>
          <w:tcPr>
            <w:tcW w:w="774" w:type="dxa"/>
            <w:vMerge/>
            <w:shd w:val="clear" w:color="auto" w:fill="D0CECE" w:themeFill="background2" w:themeFillShade="E6"/>
            <w:textDirection w:val="btLr"/>
            <w:vAlign w:val="center"/>
          </w:tcPr>
          <w:p w14:paraId="4B2352D8" w14:textId="7F01AEBA" w:rsidR="009F4B38" w:rsidRPr="00A07FCA" w:rsidRDefault="009F4B38" w:rsidP="00E01D8E">
            <w:pPr>
              <w:ind w:left="113" w:right="113"/>
              <w:rPr>
                <w:lang w:val="en-GB"/>
              </w:rPr>
            </w:pPr>
          </w:p>
        </w:tc>
        <w:tc>
          <w:tcPr>
            <w:tcW w:w="774" w:type="dxa"/>
            <w:vMerge/>
            <w:shd w:val="clear" w:color="auto" w:fill="D0CECE" w:themeFill="background2" w:themeFillShade="E6"/>
            <w:textDirection w:val="btLr"/>
            <w:vAlign w:val="center"/>
          </w:tcPr>
          <w:p w14:paraId="252E0CF3" w14:textId="256D2E5B" w:rsidR="009F4B38" w:rsidRPr="00A07FCA" w:rsidRDefault="009F4B38" w:rsidP="00E01D8E">
            <w:pPr>
              <w:ind w:left="113" w:right="113"/>
              <w:rPr>
                <w:lang w:val="en-GB"/>
              </w:rPr>
            </w:pPr>
          </w:p>
        </w:tc>
        <w:tc>
          <w:tcPr>
            <w:tcW w:w="708" w:type="dxa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72B39001" w14:textId="7DEF2BB5" w:rsidR="009F4B38" w:rsidRPr="00A07FCA" w:rsidRDefault="009F4B38" w:rsidP="00E01D8E">
            <w:pPr>
              <w:ind w:left="113" w:right="113"/>
              <w:rPr>
                <w:lang w:val="en-GB"/>
              </w:rPr>
            </w:pPr>
            <w:r w:rsidRPr="00A07FCA">
              <w:rPr>
                <w:lang w:val="en-GB"/>
              </w:rPr>
              <w:t>Jamming</w:t>
            </w:r>
          </w:p>
        </w:tc>
        <w:tc>
          <w:tcPr>
            <w:tcW w:w="706" w:type="dxa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6DA86C5F" w14:textId="0B50136C" w:rsidR="009F4B38" w:rsidRPr="00A07FCA" w:rsidRDefault="009F4B38" w:rsidP="00E01D8E">
            <w:pPr>
              <w:ind w:left="113" w:right="113"/>
              <w:rPr>
                <w:lang w:val="en-GB"/>
              </w:rPr>
            </w:pPr>
            <w:r w:rsidRPr="00A07FCA">
              <w:rPr>
                <w:lang w:val="en-GB"/>
              </w:rPr>
              <w:t>Spoofing</w:t>
            </w:r>
          </w:p>
        </w:tc>
        <w:tc>
          <w:tcPr>
            <w:tcW w:w="702" w:type="dxa"/>
            <w:vMerge/>
            <w:textDirection w:val="btLr"/>
            <w:vAlign w:val="center"/>
          </w:tcPr>
          <w:p w14:paraId="71527C02" w14:textId="4C0852C8" w:rsidR="009F4B38" w:rsidRPr="00A07FCA" w:rsidRDefault="009F4B38" w:rsidP="00E01D8E">
            <w:pPr>
              <w:ind w:left="113" w:right="113"/>
              <w:rPr>
                <w:lang w:val="en-GB"/>
              </w:rPr>
            </w:pPr>
          </w:p>
        </w:tc>
        <w:tc>
          <w:tcPr>
            <w:tcW w:w="702" w:type="dxa"/>
            <w:vMerge/>
            <w:textDirection w:val="btLr"/>
            <w:vAlign w:val="center"/>
          </w:tcPr>
          <w:p w14:paraId="046C508A" w14:textId="17EA15E5" w:rsidR="009F4B38" w:rsidRPr="00A07FCA" w:rsidRDefault="009F4B38" w:rsidP="00E01D8E">
            <w:pPr>
              <w:ind w:left="113" w:right="113"/>
              <w:rPr>
                <w:lang w:val="en-GB"/>
              </w:rPr>
            </w:pPr>
          </w:p>
        </w:tc>
        <w:tc>
          <w:tcPr>
            <w:tcW w:w="701" w:type="dxa"/>
            <w:vMerge/>
            <w:textDirection w:val="btLr"/>
            <w:vAlign w:val="center"/>
          </w:tcPr>
          <w:p w14:paraId="4A5A82B1" w14:textId="6F5AC840" w:rsidR="009F4B38" w:rsidRPr="00A07FCA" w:rsidRDefault="009F4B38" w:rsidP="00E01D8E">
            <w:pPr>
              <w:ind w:left="113" w:right="113"/>
              <w:rPr>
                <w:lang w:val="en-GB"/>
              </w:rPr>
            </w:pPr>
          </w:p>
        </w:tc>
        <w:tc>
          <w:tcPr>
            <w:tcW w:w="1811" w:type="dxa"/>
            <w:vMerge/>
            <w:shd w:val="clear" w:color="auto" w:fill="E2EFD9" w:themeFill="accent6" w:themeFillTint="33"/>
            <w:textDirection w:val="btLr"/>
          </w:tcPr>
          <w:p w14:paraId="0D54A1DC" w14:textId="6009A487" w:rsidR="009F4B38" w:rsidRPr="00A07FCA" w:rsidRDefault="009F4B38" w:rsidP="00E01D8E">
            <w:pPr>
              <w:ind w:left="113" w:right="113"/>
              <w:rPr>
                <w:lang w:val="en-GB"/>
              </w:rPr>
            </w:pPr>
          </w:p>
        </w:tc>
        <w:tc>
          <w:tcPr>
            <w:tcW w:w="1909" w:type="dxa"/>
            <w:vMerge/>
            <w:shd w:val="clear" w:color="auto" w:fill="E2EFD9" w:themeFill="accent6" w:themeFillTint="33"/>
            <w:textDirection w:val="btLr"/>
          </w:tcPr>
          <w:p w14:paraId="02D23B6F" w14:textId="40C98C5B" w:rsidR="009F4B38" w:rsidRPr="00A07FCA" w:rsidRDefault="009F4B38" w:rsidP="00E01D8E">
            <w:pPr>
              <w:ind w:left="113" w:right="113"/>
              <w:rPr>
                <w:lang w:val="en-GB"/>
              </w:rPr>
            </w:pPr>
          </w:p>
        </w:tc>
      </w:tr>
      <w:tr w:rsidR="006B00B3" w:rsidRPr="00A07FCA" w14:paraId="2FBB8952" w14:textId="77777777" w:rsidTr="009F4B38">
        <w:trPr>
          <w:trHeight w:val="557"/>
        </w:trPr>
        <w:tc>
          <w:tcPr>
            <w:tcW w:w="4433" w:type="dxa"/>
            <w:shd w:val="clear" w:color="auto" w:fill="4472C4" w:themeFill="accent1"/>
            <w:vAlign w:val="center"/>
          </w:tcPr>
          <w:p w14:paraId="0D8BC1E2" w14:textId="73F5B567" w:rsidR="00F27940" w:rsidRPr="00F76549" w:rsidRDefault="00F27940" w:rsidP="00F27940">
            <w:pPr>
              <w:jc w:val="center"/>
              <w:rPr>
                <w:color w:val="FFFFFF" w:themeColor="background1"/>
                <w:lang w:val="en-GB"/>
              </w:rPr>
            </w:pPr>
            <w:r w:rsidRPr="00F76549">
              <w:rPr>
                <w:color w:val="FFFFFF" w:themeColor="background1"/>
                <w:lang w:val="en-GB"/>
              </w:rPr>
              <w:t>Mitigation measures</w:t>
            </w:r>
          </w:p>
        </w:tc>
        <w:tc>
          <w:tcPr>
            <w:tcW w:w="774" w:type="dxa"/>
            <w:vMerge/>
            <w:shd w:val="clear" w:color="auto" w:fill="D0CECE" w:themeFill="background2" w:themeFillShade="E6"/>
          </w:tcPr>
          <w:p w14:paraId="4599B818" w14:textId="77777777" w:rsidR="00F27940" w:rsidRPr="00A07FCA" w:rsidRDefault="00F27940">
            <w:pPr>
              <w:rPr>
                <w:lang w:val="en-GB"/>
              </w:rPr>
            </w:pPr>
          </w:p>
        </w:tc>
        <w:tc>
          <w:tcPr>
            <w:tcW w:w="774" w:type="dxa"/>
            <w:vMerge/>
            <w:shd w:val="clear" w:color="auto" w:fill="D0CECE" w:themeFill="background2" w:themeFillShade="E6"/>
          </w:tcPr>
          <w:p w14:paraId="35384504" w14:textId="77777777" w:rsidR="00F27940" w:rsidRPr="00A07FCA" w:rsidRDefault="00F27940">
            <w:pPr>
              <w:rPr>
                <w:lang w:val="en-GB"/>
              </w:rPr>
            </w:pPr>
          </w:p>
        </w:tc>
        <w:tc>
          <w:tcPr>
            <w:tcW w:w="774" w:type="dxa"/>
            <w:vMerge/>
            <w:shd w:val="clear" w:color="auto" w:fill="D0CECE" w:themeFill="background2" w:themeFillShade="E6"/>
          </w:tcPr>
          <w:p w14:paraId="4ABC6B31" w14:textId="77777777" w:rsidR="00F27940" w:rsidRPr="00A07FCA" w:rsidRDefault="00F27940">
            <w:pPr>
              <w:rPr>
                <w:lang w:val="en-GB"/>
              </w:rPr>
            </w:pPr>
          </w:p>
        </w:tc>
        <w:tc>
          <w:tcPr>
            <w:tcW w:w="708" w:type="dxa"/>
            <w:vMerge/>
            <w:shd w:val="clear" w:color="auto" w:fill="D0CECE" w:themeFill="background2" w:themeFillShade="E6"/>
          </w:tcPr>
          <w:p w14:paraId="39690E3E" w14:textId="77777777" w:rsidR="00F27940" w:rsidRPr="00A07FCA" w:rsidRDefault="00F27940">
            <w:pPr>
              <w:rPr>
                <w:lang w:val="en-GB"/>
              </w:rPr>
            </w:pPr>
          </w:p>
        </w:tc>
        <w:tc>
          <w:tcPr>
            <w:tcW w:w="706" w:type="dxa"/>
            <w:vMerge/>
            <w:shd w:val="clear" w:color="auto" w:fill="D0CECE" w:themeFill="background2" w:themeFillShade="E6"/>
          </w:tcPr>
          <w:p w14:paraId="0E543964" w14:textId="77777777" w:rsidR="00F27940" w:rsidRPr="00A07FCA" w:rsidRDefault="00F27940">
            <w:pPr>
              <w:rPr>
                <w:lang w:val="en-GB"/>
              </w:rPr>
            </w:pPr>
          </w:p>
        </w:tc>
        <w:tc>
          <w:tcPr>
            <w:tcW w:w="702" w:type="dxa"/>
            <w:vMerge/>
          </w:tcPr>
          <w:p w14:paraId="502A7523" w14:textId="77777777" w:rsidR="00F27940" w:rsidRPr="00A07FCA" w:rsidRDefault="00F27940">
            <w:pPr>
              <w:rPr>
                <w:lang w:val="en-GB"/>
              </w:rPr>
            </w:pPr>
          </w:p>
        </w:tc>
        <w:tc>
          <w:tcPr>
            <w:tcW w:w="702" w:type="dxa"/>
            <w:vMerge/>
          </w:tcPr>
          <w:p w14:paraId="07DCA852" w14:textId="77777777" w:rsidR="00F27940" w:rsidRPr="00A07FCA" w:rsidRDefault="00F27940">
            <w:pPr>
              <w:rPr>
                <w:lang w:val="en-GB"/>
              </w:rPr>
            </w:pPr>
          </w:p>
        </w:tc>
        <w:tc>
          <w:tcPr>
            <w:tcW w:w="701" w:type="dxa"/>
            <w:vMerge/>
          </w:tcPr>
          <w:p w14:paraId="3731F4C8" w14:textId="77777777" w:rsidR="00F27940" w:rsidRPr="00A07FCA" w:rsidRDefault="00F27940">
            <w:pPr>
              <w:rPr>
                <w:lang w:val="en-GB"/>
              </w:rPr>
            </w:pPr>
          </w:p>
        </w:tc>
        <w:tc>
          <w:tcPr>
            <w:tcW w:w="1811" w:type="dxa"/>
            <w:vMerge/>
            <w:shd w:val="clear" w:color="auto" w:fill="E2EFD9" w:themeFill="accent6" w:themeFillTint="33"/>
          </w:tcPr>
          <w:p w14:paraId="12886FD4" w14:textId="77777777" w:rsidR="00F27940" w:rsidRPr="00A07FCA" w:rsidRDefault="00F27940">
            <w:pPr>
              <w:rPr>
                <w:lang w:val="en-GB"/>
              </w:rPr>
            </w:pPr>
          </w:p>
        </w:tc>
        <w:tc>
          <w:tcPr>
            <w:tcW w:w="1909" w:type="dxa"/>
            <w:vMerge/>
            <w:shd w:val="clear" w:color="auto" w:fill="E2EFD9" w:themeFill="accent6" w:themeFillTint="33"/>
          </w:tcPr>
          <w:p w14:paraId="1736E352" w14:textId="77777777" w:rsidR="00F27940" w:rsidRPr="00A07FCA" w:rsidRDefault="00F27940">
            <w:pPr>
              <w:rPr>
                <w:lang w:val="en-GB"/>
              </w:rPr>
            </w:pPr>
          </w:p>
        </w:tc>
      </w:tr>
      <w:tr w:rsidR="006B00B3" w:rsidRPr="00A07FCA" w14:paraId="2F32345D" w14:textId="77777777" w:rsidTr="008D1C41">
        <w:trPr>
          <w:trHeight w:val="535"/>
        </w:trPr>
        <w:tc>
          <w:tcPr>
            <w:tcW w:w="4433" w:type="dxa"/>
            <w:shd w:val="clear" w:color="auto" w:fill="D9E2F3" w:themeFill="accent1" w:themeFillTint="33"/>
            <w:vAlign w:val="center"/>
          </w:tcPr>
          <w:p w14:paraId="72AD3F66" w14:textId="175450FA" w:rsidR="00E01D8E" w:rsidRPr="00A07FCA" w:rsidRDefault="00F27940" w:rsidP="0001541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Failsafe system/service design </w:t>
            </w:r>
            <w:del w:id="6" w:author="Huot, Caroline" w:date="2023-09-05T09:02:00Z">
              <w:r w:rsidDel="00246696">
                <w:rPr>
                  <w:lang w:val="en-GB"/>
                </w:rPr>
                <w:delText xml:space="preserve">- </w:delText>
              </w:r>
              <w:commentRangeStart w:id="7"/>
              <w:r w:rsidDel="00246696">
                <w:rPr>
                  <w:lang w:val="en-GB"/>
                </w:rPr>
                <w:delText>service</w:delText>
              </w:r>
            </w:del>
            <w:commentRangeEnd w:id="7"/>
            <w:r w:rsidR="007D51AA">
              <w:rPr>
                <w:rStyle w:val="Kommentinviite"/>
              </w:rPr>
              <w:commentReference w:id="7"/>
            </w:r>
          </w:p>
        </w:tc>
        <w:tc>
          <w:tcPr>
            <w:tcW w:w="774" w:type="dxa"/>
            <w:shd w:val="clear" w:color="auto" w:fill="92D050"/>
          </w:tcPr>
          <w:p w14:paraId="7B6628E2" w14:textId="77777777" w:rsidR="00E01D8E" w:rsidRPr="00A07FCA" w:rsidRDefault="00E01D8E">
            <w:pPr>
              <w:rPr>
                <w:lang w:val="en-GB"/>
              </w:rPr>
            </w:pPr>
          </w:p>
        </w:tc>
        <w:tc>
          <w:tcPr>
            <w:tcW w:w="774" w:type="dxa"/>
            <w:shd w:val="clear" w:color="auto" w:fill="92D050"/>
          </w:tcPr>
          <w:p w14:paraId="193B579F" w14:textId="77777777" w:rsidR="00E01D8E" w:rsidRPr="00A07FCA" w:rsidRDefault="00E01D8E">
            <w:pPr>
              <w:rPr>
                <w:lang w:val="en-GB"/>
              </w:rPr>
            </w:pPr>
          </w:p>
        </w:tc>
        <w:tc>
          <w:tcPr>
            <w:tcW w:w="774" w:type="dxa"/>
            <w:shd w:val="clear" w:color="auto" w:fill="92D050"/>
          </w:tcPr>
          <w:p w14:paraId="149D296F" w14:textId="77777777" w:rsidR="00E01D8E" w:rsidRPr="00A07FCA" w:rsidRDefault="00E01D8E">
            <w:pPr>
              <w:rPr>
                <w:lang w:val="en-GB"/>
              </w:rPr>
            </w:pPr>
          </w:p>
        </w:tc>
        <w:tc>
          <w:tcPr>
            <w:tcW w:w="708" w:type="dxa"/>
            <w:shd w:val="clear" w:color="auto" w:fill="FFC000"/>
          </w:tcPr>
          <w:p w14:paraId="6C4B436A" w14:textId="77777777" w:rsidR="00E01D8E" w:rsidRPr="00A07FCA" w:rsidRDefault="00E01D8E">
            <w:pPr>
              <w:rPr>
                <w:lang w:val="en-GB"/>
              </w:rPr>
            </w:pPr>
          </w:p>
        </w:tc>
        <w:tc>
          <w:tcPr>
            <w:tcW w:w="706" w:type="dxa"/>
            <w:shd w:val="clear" w:color="auto" w:fill="92D050"/>
          </w:tcPr>
          <w:p w14:paraId="1E662D46" w14:textId="77777777" w:rsidR="00E01D8E" w:rsidRPr="00A07FCA" w:rsidRDefault="00E01D8E">
            <w:pPr>
              <w:rPr>
                <w:lang w:val="en-GB"/>
              </w:rPr>
            </w:pPr>
          </w:p>
        </w:tc>
        <w:tc>
          <w:tcPr>
            <w:tcW w:w="702" w:type="dxa"/>
            <w:shd w:val="clear" w:color="auto" w:fill="92D050"/>
          </w:tcPr>
          <w:p w14:paraId="50E3A255" w14:textId="77777777" w:rsidR="00E01D8E" w:rsidRPr="00A07FCA" w:rsidRDefault="00E01D8E">
            <w:pPr>
              <w:rPr>
                <w:lang w:val="en-GB"/>
              </w:rPr>
            </w:pPr>
          </w:p>
        </w:tc>
        <w:tc>
          <w:tcPr>
            <w:tcW w:w="702" w:type="dxa"/>
            <w:shd w:val="clear" w:color="auto" w:fill="92D050"/>
          </w:tcPr>
          <w:p w14:paraId="47D770CB" w14:textId="77777777" w:rsidR="00E01D8E" w:rsidRPr="00A07FCA" w:rsidRDefault="00E01D8E">
            <w:pPr>
              <w:rPr>
                <w:lang w:val="en-GB"/>
              </w:rPr>
            </w:pPr>
          </w:p>
        </w:tc>
        <w:tc>
          <w:tcPr>
            <w:tcW w:w="701" w:type="dxa"/>
            <w:shd w:val="clear" w:color="auto" w:fill="FF6464"/>
          </w:tcPr>
          <w:p w14:paraId="2F0EF463" w14:textId="77777777" w:rsidR="00E01D8E" w:rsidRPr="00A07FCA" w:rsidRDefault="00E01D8E">
            <w:pPr>
              <w:rPr>
                <w:lang w:val="en-GB"/>
              </w:rPr>
            </w:pPr>
          </w:p>
        </w:tc>
        <w:tc>
          <w:tcPr>
            <w:tcW w:w="1811" w:type="dxa"/>
            <w:vAlign w:val="center"/>
          </w:tcPr>
          <w:p w14:paraId="6BC24F3B" w14:textId="16D1ED83" w:rsidR="00E01D8E" w:rsidRPr="00A07FCA" w:rsidRDefault="00E01D8E" w:rsidP="008D1C41">
            <w:pPr>
              <w:jc w:val="center"/>
              <w:rPr>
                <w:lang w:val="en-GB"/>
              </w:rPr>
            </w:pPr>
          </w:p>
        </w:tc>
        <w:tc>
          <w:tcPr>
            <w:tcW w:w="1909" w:type="dxa"/>
            <w:vAlign w:val="center"/>
          </w:tcPr>
          <w:p w14:paraId="18667F66" w14:textId="77777777" w:rsidR="00E01D8E" w:rsidRPr="00A07FCA" w:rsidRDefault="00E01D8E" w:rsidP="008D1C41">
            <w:pPr>
              <w:jc w:val="center"/>
              <w:rPr>
                <w:lang w:val="en-GB"/>
              </w:rPr>
            </w:pPr>
          </w:p>
        </w:tc>
      </w:tr>
      <w:tr w:rsidR="006B00B3" w:rsidRPr="00A07FCA" w14:paraId="47B6EA7C" w14:textId="77777777" w:rsidTr="00D219C6">
        <w:tblPrEx>
          <w:tblW w:w="0" w:type="auto"/>
          <w:tblPrExChange w:id="8" w:author="Huot, Caroline" w:date="2023-09-06T08:57:00Z">
            <w:tblPrEx>
              <w:tblW w:w="0" w:type="auto"/>
            </w:tblPrEx>
          </w:tblPrExChange>
        </w:tblPrEx>
        <w:tc>
          <w:tcPr>
            <w:tcW w:w="4433" w:type="dxa"/>
            <w:tcPrChange w:id="9" w:author="Huot, Caroline" w:date="2023-09-06T08:57:00Z">
              <w:tcPr>
                <w:tcW w:w="4433" w:type="dxa"/>
                <w:gridSpan w:val="2"/>
              </w:tcPr>
            </w:tcPrChange>
          </w:tcPr>
          <w:p w14:paraId="5B6B9250" w14:textId="4175605D" w:rsidR="00E01D8E" w:rsidRPr="00A07FCA" w:rsidRDefault="00F27940">
            <w:pPr>
              <w:rPr>
                <w:lang w:val="en-GB"/>
              </w:rPr>
            </w:pPr>
            <w:commentRangeStart w:id="10"/>
            <w:r w:rsidRPr="00F27940">
              <w:rPr>
                <w:lang w:val="en-GB"/>
              </w:rPr>
              <w:t>Service infrastructure</w:t>
            </w:r>
            <w:r w:rsidR="00221446">
              <w:rPr>
                <w:lang w:val="en-GB"/>
              </w:rPr>
              <w:t xml:space="preserve"> design</w:t>
            </w:r>
            <w:commentRangeEnd w:id="10"/>
            <w:r w:rsidR="00FC1858">
              <w:rPr>
                <w:rStyle w:val="Kommentinviite"/>
              </w:rPr>
              <w:commentReference w:id="10"/>
            </w:r>
          </w:p>
        </w:tc>
        <w:tc>
          <w:tcPr>
            <w:tcW w:w="774" w:type="dxa"/>
            <w:shd w:val="clear" w:color="auto" w:fill="FF0000"/>
            <w:vAlign w:val="center"/>
            <w:tcPrChange w:id="11" w:author="Huot, Caroline" w:date="2023-09-06T08:57:00Z">
              <w:tcPr>
                <w:tcW w:w="774" w:type="dxa"/>
                <w:shd w:val="clear" w:color="auto" w:fill="auto"/>
                <w:vAlign w:val="center"/>
              </w:tcPr>
            </w:tcPrChange>
          </w:tcPr>
          <w:p w14:paraId="48D8EBEA" w14:textId="0B7BDB40" w:rsidR="00E01D8E" w:rsidRPr="006B00B3" w:rsidRDefault="00D219C6" w:rsidP="006B00B3">
            <w:pPr>
              <w:jc w:val="center"/>
              <w:rPr>
                <w:b/>
                <w:color w:val="F7CAAC" w:themeColor="accent2" w:themeTint="66"/>
                <w:lang w:val="en-GB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</w:pPr>
            <w:commentRangeStart w:id="12"/>
            <w:ins w:id="13" w:author="Huot, Caroline" w:date="2023-09-06T08:57:00Z">
              <w:r w:rsidRPr="00D219C6">
                <w:rPr>
                  <w:rFonts w:cstheme="minorHAnsi"/>
                  <w:b/>
                  <w:sz w:val="28"/>
                  <w:szCs w:val="28"/>
                  <w:lang w:val="en-GB"/>
                  <w14:textOutline w14:w="11112" w14:cap="flat" w14:cmpd="sng" w14:algn="ctr">
                    <w14:solidFill>
                      <w14:schemeClr w14:val="accent2"/>
                    </w14:solidFill>
                    <w14:prstDash w14:val="solid"/>
                    <w14:round/>
                  </w14:textOutline>
                  <w:rPrChange w:id="14" w:author="Huot, Caroline" w:date="2023-09-06T08:58:00Z">
                    <w:rPr>
                      <w:rFonts w:cstheme="minorHAnsi"/>
                      <w:b/>
                      <w:color w:val="F7CAAC" w:themeColor="accent2" w:themeTint="66"/>
                      <w:lang w:val="en-GB"/>
                      <w14:textOutline w14:w="11112" w14:cap="flat" w14:cmpd="sng" w14:algn="ctr">
                        <w14:solidFill>
                          <w14:schemeClr w14:val="accent2"/>
                        </w14:solidFill>
                        <w14:prstDash w14:val="solid"/>
                        <w14:round/>
                      </w14:textOutline>
                    </w:rPr>
                  </w:rPrChange>
                </w:rPr>
                <w:t>↓</w:t>
              </w:r>
            </w:ins>
            <w:commentRangeEnd w:id="12"/>
            <w:ins w:id="15" w:author="Huot, Caroline" w:date="2023-09-06T08:59:00Z">
              <w:r>
                <w:rPr>
                  <w:rStyle w:val="Kommentinviite"/>
                </w:rPr>
                <w:commentReference w:id="12"/>
              </w:r>
            </w:ins>
            <w:del w:id="16" w:author="Huot, Caroline" w:date="2023-09-06T08:56:00Z">
              <w:r w:rsidR="006B00B3" w:rsidDel="00D219C6">
                <w:rPr>
                  <w:b/>
                  <w:noProof/>
                  <w:color w:val="ED7D31" w:themeColor="accent2"/>
                  <w:lang w:val="en-GB"/>
                </w:rPr>
                <w:drawing>
                  <wp:inline distT="0" distB="0" distL="0" distR="0" wp14:anchorId="6F42E5D0" wp14:editId="6C3F3C0B">
                    <wp:extent cx="142875" cy="142875"/>
                    <wp:effectExtent l="0" t="0" r="9525" b="9525"/>
                    <wp:docPr id="1" name="Kuva 1" descr="Seis tasaisella täytöllä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Kuva 1" descr="Seis tasaisella täytöllä"/>
                            <pic:cNvPicPr/>
                          </pic:nvPicPr>
                          <pic:blipFill>
                            <a:blip r:embed="rId1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5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flipV="1">
                              <a:off x="0" y="0"/>
                              <a:ext cx="142875" cy="14287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del>
          </w:p>
        </w:tc>
        <w:tc>
          <w:tcPr>
            <w:tcW w:w="774" w:type="dxa"/>
            <w:shd w:val="clear" w:color="auto" w:fill="auto"/>
            <w:vAlign w:val="center"/>
            <w:tcPrChange w:id="17" w:author="Huot, Caroline" w:date="2023-09-06T08:57:00Z">
              <w:tcPr>
                <w:tcW w:w="774" w:type="dxa"/>
                <w:gridSpan w:val="2"/>
                <w:shd w:val="clear" w:color="auto" w:fill="auto"/>
                <w:vAlign w:val="center"/>
              </w:tcPr>
            </w:tcPrChange>
          </w:tcPr>
          <w:p w14:paraId="44DF5C94" w14:textId="610CDA4E" w:rsidR="00E01D8E" w:rsidRPr="00A07FCA" w:rsidRDefault="006B00B3" w:rsidP="006B00B3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451FC3F8" wp14:editId="6EADCE91">
                  <wp:extent cx="142875" cy="142875"/>
                  <wp:effectExtent l="0" t="0" r="9525" b="9525"/>
                  <wp:docPr id="2" name="Kuva 2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" w:type="dxa"/>
            <w:shd w:val="clear" w:color="auto" w:fill="auto"/>
            <w:vAlign w:val="center"/>
            <w:tcPrChange w:id="18" w:author="Huot, Caroline" w:date="2023-09-06T08:57:00Z">
              <w:tcPr>
                <w:tcW w:w="774" w:type="dxa"/>
                <w:gridSpan w:val="2"/>
                <w:shd w:val="clear" w:color="auto" w:fill="auto"/>
                <w:vAlign w:val="center"/>
              </w:tcPr>
            </w:tcPrChange>
          </w:tcPr>
          <w:p w14:paraId="47EF7B2C" w14:textId="0C0D21AC" w:rsidR="00E01D8E" w:rsidRPr="00A07FCA" w:rsidRDefault="006B00B3" w:rsidP="006B00B3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6ED1760F" wp14:editId="74AB0E97">
                  <wp:extent cx="142875" cy="142875"/>
                  <wp:effectExtent l="0" t="0" r="9525" b="9525"/>
                  <wp:docPr id="4" name="Kuva 4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shd w:val="clear" w:color="auto" w:fill="auto"/>
            <w:vAlign w:val="center"/>
            <w:tcPrChange w:id="19" w:author="Huot, Caroline" w:date="2023-09-06T08:57:00Z">
              <w:tcPr>
                <w:tcW w:w="708" w:type="dxa"/>
                <w:gridSpan w:val="2"/>
                <w:shd w:val="clear" w:color="auto" w:fill="auto"/>
                <w:vAlign w:val="center"/>
              </w:tcPr>
            </w:tcPrChange>
          </w:tcPr>
          <w:p w14:paraId="495525EB" w14:textId="2A77DB44" w:rsidR="00E01D8E" w:rsidRPr="00A07FCA" w:rsidRDefault="006B00B3" w:rsidP="006B00B3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53237CFE" wp14:editId="137F0C72">
                  <wp:extent cx="142875" cy="142875"/>
                  <wp:effectExtent l="0" t="0" r="9525" b="9525"/>
                  <wp:docPr id="3" name="Kuva 3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6" w:type="dxa"/>
            <w:shd w:val="clear" w:color="auto" w:fill="auto"/>
            <w:vAlign w:val="center"/>
            <w:tcPrChange w:id="20" w:author="Huot, Caroline" w:date="2023-09-06T08:57:00Z">
              <w:tcPr>
                <w:tcW w:w="706" w:type="dxa"/>
                <w:gridSpan w:val="2"/>
                <w:shd w:val="clear" w:color="auto" w:fill="auto"/>
                <w:vAlign w:val="center"/>
              </w:tcPr>
            </w:tcPrChange>
          </w:tcPr>
          <w:p w14:paraId="629C8787" w14:textId="615B9B7C" w:rsidR="00E01D8E" w:rsidRPr="00A07FCA" w:rsidRDefault="006B00B3" w:rsidP="006B00B3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1268BBCA" wp14:editId="56F902C2">
                  <wp:extent cx="142875" cy="142875"/>
                  <wp:effectExtent l="0" t="0" r="9525" b="9525"/>
                  <wp:docPr id="5" name="Kuva 5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2" w:type="dxa"/>
            <w:shd w:val="clear" w:color="auto" w:fill="auto"/>
            <w:vAlign w:val="center"/>
            <w:tcPrChange w:id="21" w:author="Huot, Caroline" w:date="2023-09-06T08:57:00Z">
              <w:tcPr>
                <w:tcW w:w="702" w:type="dxa"/>
                <w:gridSpan w:val="2"/>
                <w:shd w:val="clear" w:color="auto" w:fill="auto"/>
                <w:vAlign w:val="center"/>
              </w:tcPr>
            </w:tcPrChange>
          </w:tcPr>
          <w:p w14:paraId="2A083A1C" w14:textId="69F668BD" w:rsidR="00E01D8E" w:rsidRPr="00A07FCA" w:rsidRDefault="006B00B3" w:rsidP="006B00B3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2D1D0EE0" wp14:editId="4ED076A6">
                  <wp:extent cx="142875" cy="142875"/>
                  <wp:effectExtent l="0" t="0" r="9525" b="9525"/>
                  <wp:docPr id="22" name="Kuva 22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2" w:type="dxa"/>
            <w:shd w:val="clear" w:color="auto" w:fill="auto"/>
            <w:vAlign w:val="center"/>
            <w:tcPrChange w:id="22" w:author="Huot, Caroline" w:date="2023-09-06T08:57:00Z">
              <w:tcPr>
                <w:tcW w:w="702" w:type="dxa"/>
                <w:gridSpan w:val="2"/>
                <w:shd w:val="clear" w:color="auto" w:fill="auto"/>
                <w:vAlign w:val="center"/>
              </w:tcPr>
            </w:tcPrChange>
          </w:tcPr>
          <w:p w14:paraId="18AA0583" w14:textId="2E649EE3" w:rsidR="00E01D8E" w:rsidRPr="00A07FCA" w:rsidRDefault="006B00B3" w:rsidP="006B00B3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65304979" wp14:editId="087F8D17">
                  <wp:extent cx="142875" cy="142875"/>
                  <wp:effectExtent l="0" t="0" r="9525" b="9525"/>
                  <wp:docPr id="23" name="Kuva 23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1" w:type="dxa"/>
            <w:shd w:val="clear" w:color="auto" w:fill="auto"/>
            <w:vAlign w:val="center"/>
            <w:tcPrChange w:id="23" w:author="Huot, Caroline" w:date="2023-09-06T08:57:00Z">
              <w:tcPr>
                <w:tcW w:w="701" w:type="dxa"/>
                <w:gridSpan w:val="2"/>
                <w:shd w:val="clear" w:color="auto" w:fill="auto"/>
                <w:vAlign w:val="center"/>
              </w:tcPr>
            </w:tcPrChange>
          </w:tcPr>
          <w:p w14:paraId="4DA2350D" w14:textId="753389B1" w:rsidR="00E01D8E" w:rsidRPr="00A07FCA" w:rsidRDefault="006B00B3" w:rsidP="006B00B3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5536443C" wp14:editId="1DE4923B">
                  <wp:extent cx="142875" cy="142875"/>
                  <wp:effectExtent l="0" t="0" r="9525" b="9525"/>
                  <wp:docPr id="12" name="Kuva 12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1" w:type="dxa"/>
            <w:vAlign w:val="center"/>
            <w:tcPrChange w:id="24" w:author="Huot, Caroline" w:date="2023-09-06T08:57:00Z">
              <w:tcPr>
                <w:tcW w:w="1811" w:type="dxa"/>
                <w:gridSpan w:val="2"/>
                <w:vAlign w:val="center"/>
              </w:tcPr>
            </w:tcPrChange>
          </w:tcPr>
          <w:p w14:paraId="62DA11FB" w14:textId="4EA398D7" w:rsidR="00CA6D4E" w:rsidRPr="00A07FCA" w:rsidRDefault="008D1C41" w:rsidP="008D1C4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Yes</w:t>
            </w:r>
          </w:p>
        </w:tc>
        <w:tc>
          <w:tcPr>
            <w:tcW w:w="1909" w:type="dxa"/>
            <w:vAlign w:val="center"/>
            <w:tcPrChange w:id="25" w:author="Huot, Caroline" w:date="2023-09-06T08:57:00Z">
              <w:tcPr>
                <w:tcW w:w="1909" w:type="dxa"/>
                <w:gridSpan w:val="2"/>
                <w:vAlign w:val="center"/>
              </w:tcPr>
            </w:tcPrChange>
          </w:tcPr>
          <w:p w14:paraId="62F0B75A" w14:textId="635349BD" w:rsidR="00E01D8E" w:rsidRPr="00A07FCA" w:rsidRDefault="008D1C41" w:rsidP="008D1C4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Yes</w:t>
            </w:r>
          </w:p>
        </w:tc>
      </w:tr>
      <w:tr w:rsidR="006B00B3" w:rsidRPr="00A07FCA" w14:paraId="4892914A" w14:textId="77777777" w:rsidTr="008D1C41">
        <w:tc>
          <w:tcPr>
            <w:tcW w:w="4433" w:type="dxa"/>
          </w:tcPr>
          <w:p w14:paraId="2E38D9B5" w14:textId="5F0F42C1" w:rsidR="00E01D8E" w:rsidRPr="00A07FCA" w:rsidRDefault="00F27940">
            <w:pPr>
              <w:rPr>
                <w:lang w:val="en-GB"/>
              </w:rPr>
            </w:pPr>
            <w:r w:rsidRPr="00F27940">
              <w:rPr>
                <w:lang w:val="en-GB"/>
              </w:rPr>
              <w:t>Dual frequency service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5604CFF1" w14:textId="068374BD" w:rsidR="00E01D8E" w:rsidRPr="00A07FCA" w:rsidRDefault="006B00B3" w:rsidP="006B00B3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7C223A18" wp14:editId="412818A5">
                  <wp:extent cx="142875" cy="142875"/>
                  <wp:effectExtent l="0" t="0" r="9525" b="9525"/>
                  <wp:docPr id="19" name="Kuva 19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11AA2C91" w14:textId="7CAF92CD" w:rsidR="00E01D8E" w:rsidRPr="00A07FCA" w:rsidRDefault="006B00B3" w:rsidP="006B00B3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769FBF86" wp14:editId="4665C166">
                  <wp:extent cx="142875" cy="142875"/>
                  <wp:effectExtent l="0" t="0" r="9525" b="9525"/>
                  <wp:docPr id="20" name="Kuva 20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487C6C40" w14:textId="7486A03E" w:rsidR="00E01D8E" w:rsidRPr="00A07FCA" w:rsidRDefault="006B00B3" w:rsidP="006B00B3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6BBE5239" wp14:editId="101478DC">
                  <wp:extent cx="142875" cy="142875"/>
                  <wp:effectExtent l="0" t="0" r="9525" b="9525"/>
                  <wp:docPr id="21" name="Kuva 21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851A837" w14:textId="6CF217C2" w:rsidR="00E01D8E" w:rsidRPr="00A07FCA" w:rsidRDefault="006B00B3" w:rsidP="006B00B3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1E865076" wp14:editId="7DB55BF2">
                  <wp:extent cx="142875" cy="142875"/>
                  <wp:effectExtent l="0" t="0" r="9525" b="9525"/>
                  <wp:docPr id="28" name="Kuva 28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6" w:type="dxa"/>
            <w:shd w:val="clear" w:color="auto" w:fill="auto"/>
            <w:vAlign w:val="center"/>
          </w:tcPr>
          <w:p w14:paraId="1FAF4570" w14:textId="47E9AF01" w:rsidR="00E01D8E" w:rsidRPr="00A07FCA" w:rsidRDefault="006B00B3" w:rsidP="006B00B3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6AEB8ACF" wp14:editId="00D64A6C">
                  <wp:extent cx="142875" cy="142875"/>
                  <wp:effectExtent l="0" t="0" r="9525" b="9525"/>
                  <wp:docPr id="29" name="Kuva 29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2078C0B" w14:textId="4D763119" w:rsidR="00E01D8E" w:rsidRPr="00A07FCA" w:rsidRDefault="006B00B3" w:rsidP="006B00B3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4A4664A6" wp14:editId="3495C8D7">
                  <wp:extent cx="142875" cy="142875"/>
                  <wp:effectExtent l="0" t="0" r="9525" b="9525"/>
                  <wp:docPr id="30" name="Kuva 30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69437DF" w14:textId="74C0C707" w:rsidR="00E01D8E" w:rsidRPr="00A07FCA" w:rsidRDefault="006B00B3" w:rsidP="006B00B3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22A045C4" wp14:editId="59776855">
                  <wp:extent cx="142875" cy="142875"/>
                  <wp:effectExtent l="0" t="0" r="9525" b="9525"/>
                  <wp:docPr id="31" name="Kuva 31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4F30307D" w14:textId="64CAB281" w:rsidR="00E01D8E" w:rsidRPr="00A07FCA" w:rsidRDefault="006B00B3" w:rsidP="006B00B3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4F2EED3B" wp14:editId="564FDFA0">
                  <wp:extent cx="142875" cy="142875"/>
                  <wp:effectExtent l="0" t="0" r="9525" b="9525"/>
                  <wp:docPr id="13" name="Kuva 13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1" w:type="dxa"/>
            <w:vAlign w:val="center"/>
          </w:tcPr>
          <w:p w14:paraId="06C11A62" w14:textId="1EAB736E" w:rsidR="00E01D8E" w:rsidRPr="00A07FCA" w:rsidRDefault="008D1C41" w:rsidP="008D1C4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Yes</w:t>
            </w:r>
          </w:p>
        </w:tc>
        <w:tc>
          <w:tcPr>
            <w:tcW w:w="1909" w:type="dxa"/>
            <w:vAlign w:val="center"/>
          </w:tcPr>
          <w:p w14:paraId="391DD574" w14:textId="75DD327B" w:rsidR="00E01D8E" w:rsidRPr="00A07FCA" w:rsidRDefault="008D1C41" w:rsidP="008D1C4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Yes</w:t>
            </w:r>
          </w:p>
        </w:tc>
      </w:tr>
      <w:tr w:rsidR="006B00B3" w:rsidRPr="00A07FCA" w14:paraId="653B24E6" w14:textId="77777777" w:rsidTr="008D1C41">
        <w:tc>
          <w:tcPr>
            <w:tcW w:w="4433" w:type="dxa"/>
          </w:tcPr>
          <w:p w14:paraId="6B63E329" w14:textId="256EF324" w:rsidR="00F27940" w:rsidRPr="00A07FCA" w:rsidRDefault="008A7AFD">
            <w:pPr>
              <w:rPr>
                <w:lang w:val="en-GB"/>
              </w:rPr>
            </w:pPr>
            <w:ins w:id="26" w:author="Huot, Caroline" w:date="2023-09-05T11:04:00Z">
              <w:r>
                <w:rPr>
                  <w:lang w:val="en-GB"/>
                </w:rPr>
                <w:t xml:space="preserve">Navigation </w:t>
              </w:r>
            </w:ins>
            <w:r w:rsidR="00F27940" w:rsidRPr="00F27940">
              <w:rPr>
                <w:lang w:val="en-GB"/>
              </w:rPr>
              <w:t>Signal authentication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720E9799" w14:textId="29EBA62B" w:rsidR="00F27940" w:rsidRPr="00A07FCA" w:rsidRDefault="006B00B3" w:rsidP="006B00B3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5052835B" wp14:editId="08861BB2">
                  <wp:extent cx="142875" cy="142875"/>
                  <wp:effectExtent l="0" t="0" r="9525" b="9525"/>
                  <wp:docPr id="6" name="Kuva 6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34DAC497" w14:textId="1BE122C7" w:rsidR="00F27940" w:rsidRPr="00A07FCA" w:rsidRDefault="006B00B3" w:rsidP="006B00B3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26FFFF17" wp14:editId="45E9E42E">
                  <wp:extent cx="142875" cy="142875"/>
                  <wp:effectExtent l="0" t="0" r="9525" b="9525"/>
                  <wp:docPr id="7" name="Kuva 7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47B4A002" w14:textId="33863EB8" w:rsidR="00F27940" w:rsidRPr="00A07FCA" w:rsidRDefault="006B00B3" w:rsidP="006B00B3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4020E964" wp14:editId="145400D6">
                  <wp:extent cx="142875" cy="142875"/>
                  <wp:effectExtent l="0" t="0" r="9525" b="9525"/>
                  <wp:docPr id="26" name="Kuva 26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76B4DAE" w14:textId="47F0EED0" w:rsidR="00F27940" w:rsidRPr="00A07FCA" w:rsidRDefault="006B00B3" w:rsidP="006B00B3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01066E98" wp14:editId="6ECD7D34">
                  <wp:extent cx="142875" cy="142875"/>
                  <wp:effectExtent l="0" t="0" r="9525" b="9525"/>
                  <wp:docPr id="10" name="Kuva 10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6" w:type="dxa"/>
            <w:shd w:val="clear" w:color="auto" w:fill="auto"/>
            <w:vAlign w:val="center"/>
          </w:tcPr>
          <w:p w14:paraId="6A900E0F" w14:textId="20544E93" w:rsidR="00F27940" w:rsidRPr="00A07FCA" w:rsidRDefault="006B00B3" w:rsidP="006B00B3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5D571F1D" wp14:editId="725180D6">
                  <wp:extent cx="142875" cy="142875"/>
                  <wp:effectExtent l="0" t="0" r="9525" b="9525"/>
                  <wp:docPr id="24" name="Kuva 24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3784D69" w14:textId="37020EF3" w:rsidR="00F27940" w:rsidRPr="00A07FCA" w:rsidRDefault="006B00B3" w:rsidP="006B00B3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650463B5" wp14:editId="7471F204">
                  <wp:extent cx="142875" cy="142875"/>
                  <wp:effectExtent l="0" t="0" r="9525" b="9525"/>
                  <wp:docPr id="32" name="Kuva 32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93E8791" w14:textId="775AE23B" w:rsidR="00F27940" w:rsidRPr="00A07FCA" w:rsidRDefault="006B00B3" w:rsidP="006B00B3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74A5DED3" wp14:editId="1A624C5A">
                  <wp:extent cx="142875" cy="142875"/>
                  <wp:effectExtent l="0" t="0" r="9525" b="9525"/>
                  <wp:docPr id="16" name="Kuva 16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5EE39805" w14:textId="5142EC3E" w:rsidR="00F27940" w:rsidRPr="00A07FCA" w:rsidRDefault="006B00B3" w:rsidP="006B00B3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0F6DEEAD" wp14:editId="076A28C2">
                  <wp:extent cx="142875" cy="142875"/>
                  <wp:effectExtent l="0" t="0" r="9525" b="9525"/>
                  <wp:docPr id="14" name="Kuva 14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1" w:type="dxa"/>
            <w:vAlign w:val="center"/>
          </w:tcPr>
          <w:p w14:paraId="5C4BE98E" w14:textId="167DEDAF" w:rsidR="00F27940" w:rsidRPr="00A07FCA" w:rsidRDefault="008D1C41" w:rsidP="008D1C4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Yes</w:t>
            </w:r>
          </w:p>
        </w:tc>
        <w:tc>
          <w:tcPr>
            <w:tcW w:w="1909" w:type="dxa"/>
            <w:vAlign w:val="center"/>
          </w:tcPr>
          <w:p w14:paraId="674BE272" w14:textId="052AFE0F" w:rsidR="00F27940" w:rsidRPr="00A07FCA" w:rsidRDefault="008D1C41" w:rsidP="008D1C4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Yes</w:t>
            </w:r>
          </w:p>
        </w:tc>
      </w:tr>
      <w:tr w:rsidR="006B00B3" w:rsidRPr="00A07FCA" w14:paraId="07CEF9E8" w14:textId="77777777" w:rsidTr="008D1C41">
        <w:tc>
          <w:tcPr>
            <w:tcW w:w="4433" w:type="dxa"/>
          </w:tcPr>
          <w:p w14:paraId="18838E17" w14:textId="2D029108" w:rsidR="00F27940" w:rsidRPr="00A07FCA" w:rsidRDefault="00F27940">
            <w:pPr>
              <w:rPr>
                <w:lang w:val="en-GB"/>
              </w:rPr>
            </w:pPr>
            <w:r w:rsidRPr="00F27940">
              <w:rPr>
                <w:lang w:val="en-GB"/>
              </w:rPr>
              <w:t>Signal encryption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09EEC0B5" w14:textId="38E395D9" w:rsidR="00F27940" w:rsidRPr="00A07FCA" w:rsidRDefault="006B00B3" w:rsidP="006B00B3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0DF87735" wp14:editId="1001E9C6">
                  <wp:extent cx="142875" cy="142875"/>
                  <wp:effectExtent l="0" t="0" r="9525" b="9525"/>
                  <wp:docPr id="8" name="Kuva 8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276383A5" w14:textId="34720947" w:rsidR="00F27940" w:rsidRPr="00A07FCA" w:rsidRDefault="006B00B3" w:rsidP="006B00B3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15DAB30D" wp14:editId="0213AD6D">
                  <wp:extent cx="142875" cy="142875"/>
                  <wp:effectExtent l="0" t="0" r="9525" b="9525"/>
                  <wp:docPr id="9" name="Kuva 9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2FBE2B02" w14:textId="38B6BE30" w:rsidR="00F27940" w:rsidRPr="00A07FCA" w:rsidRDefault="006B00B3" w:rsidP="006B00B3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55AB0DC1" wp14:editId="1E3B888C">
                  <wp:extent cx="142875" cy="142875"/>
                  <wp:effectExtent l="0" t="0" r="9525" b="9525"/>
                  <wp:docPr id="27" name="Kuva 27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D84ABF1" w14:textId="5C4938BD" w:rsidR="00F27940" w:rsidRPr="00A07FCA" w:rsidRDefault="006B00B3" w:rsidP="006B00B3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001291FE" wp14:editId="63775CE4">
                  <wp:extent cx="142875" cy="142875"/>
                  <wp:effectExtent l="0" t="0" r="9525" b="9525"/>
                  <wp:docPr id="11" name="Kuva 11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6" w:type="dxa"/>
            <w:shd w:val="clear" w:color="auto" w:fill="auto"/>
            <w:vAlign w:val="center"/>
          </w:tcPr>
          <w:p w14:paraId="55C50993" w14:textId="3BC881C3" w:rsidR="00F27940" w:rsidRPr="00A07FCA" w:rsidRDefault="006B00B3" w:rsidP="006B00B3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1626DE99" wp14:editId="6C36555E">
                  <wp:extent cx="142875" cy="142875"/>
                  <wp:effectExtent l="0" t="0" r="9525" b="9525"/>
                  <wp:docPr id="25" name="Kuva 25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30D421E" w14:textId="5F431397" w:rsidR="00F27940" w:rsidRPr="00A07FCA" w:rsidRDefault="006B00B3" w:rsidP="006B00B3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2B5381C4" wp14:editId="3DA603FC">
                  <wp:extent cx="142875" cy="142875"/>
                  <wp:effectExtent l="0" t="0" r="9525" b="9525"/>
                  <wp:docPr id="18" name="Kuva 18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EAE3A16" w14:textId="4817CA5F" w:rsidR="00F27940" w:rsidRPr="00A07FCA" w:rsidRDefault="006B00B3" w:rsidP="006B00B3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53BB88C2" wp14:editId="5C7A6A0B">
                  <wp:extent cx="142875" cy="142875"/>
                  <wp:effectExtent l="0" t="0" r="9525" b="9525"/>
                  <wp:docPr id="17" name="Kuva 17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6CF738E1" w14:textId="0EAA6003" w:rsidR="00F27940" w:rsidRPr="00A07FCA" w:rsidRDefault="006B00B3" w:rsidP="006B00B3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39321C25" wp14:editId="526E951A">
                  <wp:extent cx="142875" cy="142875"/>
                  <wp:effectExtent l="0" t="0" r="9525" b="9525"/>
                  <wp:docPr id="15" name="Kuva 15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1" w:type="dxa"/>
            <w:vAlign w:val="center"/>
          </w:tcPr>
          <w:p w14:paraId="634E0D3E" w14:textId="78141362" w:rsidR="00F27940" w:rsidRPr="00A07FCA" w:rsidRDefault="008D1C41" w:rsidP="008D1C4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Yes</w:t>
            </w:r>
          </w:p>
        </w:tc>
        <w:tc>
          <w:tcPr>
            <w:tcW w:w="1909" w:type="dxa"/>
            <w:vAlign w:val="center"/>
          </w:tcPr>
          <w:p w14:paraId="445EE6F4" w14:textId="5263D9A2" w:rsidR="00F27940" w:rsidRPr="00A07FCA" w:rsidRDefault="008D1C41" w:rsidP="008D1C4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Yes</w:t>
            </w:r>
          </w:p>
        </w:tc>
      </w:tr>
      <w:tr w:rsidR="006B00B3" w:rsidRPr="00A07FCA" w14:paraId="6A1E7791" w14:textId="77777777" w:rsidTr="008D1C41">
        <w:trPr>
          <w:trHeight w:val="587"/>
        </w:trPr>
        <w:tc>
          <w:tcPr>
            <w:tcW w:w="4433" w:type="dxa"/>
            <w:shd w:val="clear" w:color="auto" w:fill="D9E2F3" w:themeFill="accent1" w:themeFillTint="33"/>
            <w:vAlign w:val="center"/>
          </w:tcPr>
          <w:p w14:paraId="6246EC04" w14:textId="7D735DB3" w:rsidR="00F27940" w:rsidRPr="00A07FCA" w:rsidRDefault="00F27940" w:rsidP="0001541C">
            <w:pPr>
              <w:jc w:val="center"/>
              <w:rPr>
                <w:lang w:val="en-GB"/>
              </w:rPr>
            </w:pPr>
            <w:commentRangeStart w:id="27"/>
            <w:del w:id="28" w:author="Huot, Caroline" w:date="2023-09-05T13:36:00Z">
              <w:r w:rsidRPr="00F27940" w:rsidDel="00B002BD">
                <w:rPr>
                  <w:lang w:val="en-GB"/>
                </w:rPr>
                <w:delText xml:space="preserve">Failsafe system design – </w:delText>
              </w:r>
            </w:del>
            <w:r w:rsidRPr="00F27940">
              <w:rPr>
                <w:lang w:val="en-GB"/>
              </w:rPr>
              <w:t>user receiver</w:t>
            </w:r>
            <w:commentRangeEnd w:id="27"/>
            <w:r w:rsidR="00B002BD">
              <w:rPr>
                <w:rStyle w:val="Kommentinviite"/>
              </w:rPr>
              <w:commentReference w:id="27"/>
            </w:r>
          </w:p>
        </w:tc>
        <w:tc>
          <w:tcPr>
            <w:tcW w:w="774" w:type="dxa"/>
            <w:shd w:val="clear" w:color="auto" w:fill="92D050"/>
          </w:tcPr>
          <w:p w14:paraId="55D942D9" w14:textId="77777777" w:rsidR="00F27940" w:rsidRPr="00A07FCA" w:rsidRDefault="00F27940">
            <w:pPr>
              <w:rPr>
                <w:lang w:val="en-GB"/>
              </w:rPr>
            </w:pPr>
          </w:p>
        </w:tc>
        <w:tc>
          <w:tcPr>
            <w:tcW w:w="774" w:type="dxa"/>
            <w:shd w:val="clear" w:color="auto" w:fill="92D050"/>
          </w:tcPr>
          <w:p w14:paraId="0AE6602B" w14:textId="77777777" w:rsidR="00F27940" w:rsidRPr="00A07FCA" w:rsidRDefault="00F27940">
            <w:pPr>
              <w:rPr>
                <w:lang w:val="en-GB"/>
              </w:rPr>
            </w:pPr>
          </w:p>
        </w:tc>
        <w:tc>
          <w:tcPr>
            <w:tcW w:w="774" w:type="dxa"/>
            <w:shd w:val="clear" w:color="auto" w:fill="92D050"/>
          </w:tcPr>
          <w:p w14:paraId="43040339" w14:textId="77777777" w:rsidR="00F27940" w:rsidRPr="00A07FCA" w:rsidRDefault="00F27940">
            <w:pPr>
              <w:rPr>
                <w:lang w:val="en-GB"/>
              </w:rPr>
            </w:pPr>
          </w:p>
        </w:tc>
        <w:tc>
          <w:tcPr>
            <w:tcW w:w="708" w:type="dxa"/>
            <w:shd w:val="clear" w:color="auto" w:fill="FFC000"/>
          </w:tcPr>
          <w:p w14:paraId="0BFC84FE" w14:textId="77777777" w:rsidR="00F27940" w:rsidRPr="00A07FCA" w:rsidRDefault="00F27940">
            <w:pPr>
              <w:rPr>
                <w:lang w:val="en-GB"/>
              </w:rPr>
            </w:pPr>
          </w:p>
        </w:tc>
        <w:tc>
          <w:tcPr>
            <w:tcW w:w="706" w:type="dxa"/>
            <w:shd w:val="clear" w:color="auto" w:fill="92D050"/>
          </w:tcPr>
          <w:p w14:paraId="7186AB3C" w14:textId="77777777" w:rsidR="00F27940" w:rsidRPr="00A07FCA" w:rsidRDefault="00F27940">
            <w:pPr>
              <w:rPr>
                <w:lang w:val="en-GB"/>
              </w:rPr>
            </w:pPr>
          </w:p>
        </w:tc>
        <w:tc>
          <w:tcPr>
            <w:tcW w:w="702" w:type="dxa"/>
            <w:shd w:val="clear" w:color="auto" w:fill="92D050"/>
          </w:tcPr>
          <w:p w14:paraId="56640805" w14:textId="77777777" w:rsidR="00F27940" w:rsidRPr="00A07FCA" w:rsidRDefault="00F27940">
            <w:pPr>
              <w:rPr>
                <w:lang w:val="en-GB"/>
              </w:rPr>
            </w:pPr>
          </w:p>
        </w:tc>
        <w:tc>
          <w:tcPr>
            <w:tcW w:w="702" w:type="dxa"/>
            <w:shd w:val="clear" w:color="auto" w:fill="92D050"/>
          </w:tcPr>
          <w:p w14:paraId="56947EF5" w14:textId="77777777" w:rsidR="00F27940" w:rsidRPr="00A07FCA" w:rsidRDefault="00F27940">
            <w:pPr>
              <w:rPr>
                <w:lang w:val="en-GB"/>
              </w:rPr>
            </w:pPr>
          </w:p>
        </w:tc>
        <w:tc>
          <w:tcPr>
            <w:tcW w:w="701" w:type="dxa"/>
            <w:shd w:val="clear" w:color="auto" w:fill="92D050"/>
          </w:tcPr>
          <w:p w14:paraId="19D7605D" w14:textId="77777777" w:rsidR="00F27940" w:rsidRPr="00A07FCA" w:rsidRDefault="00F27940">
            <w:pPr>
              <w:rPr>
                <w:lang w:val="en-GB"/>
              </w:rPr>
            </w:pPr>
          </w:p>
        </w:tc>
        <w:tc>
          <w:tcPr>
            <w:tcW w:w="1811" w:type="dxa"/>
            <w:vAlign w:val="center"/>
          </w:tcPr>
          <w:p w14:paraId="76987DB7" w14:textId="77777777" w:rsidR="00F27940" w:rsidRPr="00A07FCA" w:rsidRDefault="00F27940" w:rsidP="008D1C41">
            <w:pPr>
              <w:jc w:val="center"/>
              <w:rPr>
                <w:lang w:val="en-GB"/>
              </w:rPr>
            </w:pPr>
          </w:p>
        </w:tc>
        <w:tc>
          <w:tcPr>
            <w:tcW w:w="1909" w:type="dxa"/>
            <w:vAlign w:val="center"/>
          </w:tcPr>
          <w:p w14:paraId="531BBC95" w14:textId="77777777" w:rsidR="00F27940" w:rsidRPr="00A07FCA" w:rsidRDefault="00F27940" w:rsidP="008D1C41">
            <w:pPr>
              <w:jc w:val="center"/>
              <w:rPr>
                <w:lang w:val="en-GB"/>
              </w:rPr>
            </w:pPr>
          </w:p>
        </w:tc>
      </w:tr>
      <w:tr w:rsidR="0051145D" w:rsidRPr="00A07FCA" w14:paraId="185C9A6D" w14:textId="77777777" w:rsidTr="008D1C41">
        <w:tc>
          <w:tcPr>
            <w:tcW w:w="4433" w:type="dxa"/>
          </w:tcPr>
          <w:p w14:paraId="6AB24BAB" w14:textId="4523D9F6" w:rsidR="00F27940" w:rsidRPr="00A07FCA" w:rsidRDefault="00221446">
            <w:pPr>
              <w:rPr>
                <w:lang w:val="en-GB"/>
              </w:rPr>
            </w:pPr>
            <w:r w:rsidRPr="00221446">
              <w:rPr>
                <w:lang w:val="en-GB"/>
              </w:rPr>
              <w:t>Duplication of equipment, backup power, etc.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550DC15A" w14:textId="4582E8DA" w:rsidR="00F27940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4A2BC218" wp14:editId="0BC1F6D4">
                  <wp:extent cx="142875" cy="142875"/>
                  <wp:effectExtent l="0" t="0" r="9525" b="9525"/>
                  <wp:docPr id="33" name="Kuva 33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0BBF788F" w14:textId="02BC409B" w:rsidR="00F27940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0B07382A" wp14:editId="2F0267C9">
                  <wp:extent cx="142875" cy="142875"/>
                  <wp:effectExtent l="0" t="0" r="9525" b="9525"/>
                  <wp:docPr id="36" name="Kuva 36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4B80B7C7" w14:textId="5D759816" w:rsidR="00F27940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03587BA8" wp14:editId="748C9293">
                  <wp:extent cx="142875" cy="142875"/>
                  <wp:effectExtent l="0" t="0" r="9525" b="9525"/>
                  <wp:docPr id="38" name="Kuva 38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4171F1E" w14:textId="4FE01A98" w:rsidR="00F27940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63692989" wp14:editId="546B5153">
                  <wp:extent cx="142875" cy="142875"/>
                  <wp:effectExtent l="0" t="0" r="9525" b="9525"/>
                  <wp:docPr id="39" name="Kuva 39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6" w:type="dxa"/>
            <w:shd w:val="clear" w:color="auto" w:fill="auto"/>
            <w:vAlign w:val="center"/>
          </w:tcPr>
          <w:p w14:paraId="261182DD" w14:textId="341BADDA" w:rsidR="00F27940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24E94FBA" wp14:editId="25A449A5">
                  <wp:extent cx="142875" cy="142875"/>
                  <wp:effectExtent l="0" t="0" r="9525" b="9525"/>
                  <wp:docPr id="40" name="Kuva 40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8D61E46" w14:textId="2AAA05D3" w:rsidR="00F27940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57AE430C" wp14:editId="534F0391">
                  <wp:extent cx="142875" cy="142875"/>
                  <wp:effectExtent l="0" t="0" r="9525" b="9525"/>
                  <wp:docPr id="41" name="Kuva 41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9540992" w14:textId="1948B436" w:rsidR="00F27940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153629A0" wp14:editId="59E7A6D5">
                  <wp:extent cx="142875" cy="142875"/>
                  <wp:effectExtent l="0" t="0" r="9525" b="9525"/>
                  <wp:docPr id="42" name="Kuva 42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47FFEAF9" w14:textId="5433E4E3" w:rsidR="00F27940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65E0B7EC" wp14:editId="78FCC24E">
                  <wp:extent cx="142875" cy="142875"/>
                  <wp:effectExtent l="0" t="0" r="9525" b="9525"/>
                  <wp:docPr id="60" name="Kuva 60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1" w:type="dxa"/>
            <w:vAlign w:val="center"/>
          </w:tcPr>
          <w:p w14:paraId="3FE6307E" w14:textId="45483CD5" w:rsidR="00F27940" w:rsidRPr="00A07FCA" w:rsidRDefault="008D1C41" w:rsidP="008D1C4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Yes</w:t>
            </w:r>
          </w:p>
        </w:tc>
        <w:tc>
          <w:tcPr>
            <w:tcW w:w="1909" w:type="dxa"/>
            <w:vAlign w:val="center"/>
          </w:tcPr>
          <w:p w14:paraId="7CDF2A09" w14:textId="3DDC1D86" w:rsidR="00F27940" w:rsidRPr="00A07FCA" w:rsidRDefault="008D1C41" w:rsidP="008D1C4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Yes</w:t>
            </w:r>
          </w:p>
        </w:tc>
      </w:tr>
      <w:tr w:rsidR="006B00B3" w:rsidRPr="00A07FCA" w14:paraId="04DDCF35" w14:textId="77777777" w:rsidTr="008D1C41">
        <w:tc>
          <w:tcPr>
            <w:tcW w:w="4433" w:type="dxa"/>
          </w:tcPr>
          <w:p w14:paraId="130A3632" w14:textId="57C6AFF7" w:rsidR="00F27940" w:rsidRPr="00A07FCA" w:rsidRDefault="00221446">
            <w:pPr>
              <w:rPr>
                <w:lang w:val="en-GB"/>
              </w:rPr>
            </w:pPr>
            <w:commentRangeStart w:id="29"/>
            <w:r w:rsidRPr="00221446">
              <w:rPr>
                <w:lang w:val="en-GB"/>
              </w:rPr>
              <w:t>Signal processing, antenna design</w:t>
            </w:r>
            <w:commentRangeEnd w:id="29"/>
            <w:r w:rsidR="003822A0">
              <w:rPr>
                <w:rStyle w:val="Kommentinviite"/>
              </w:rPr>
              <w:commentReference w:id="29"/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09CDCD19" w14:textId="2B26C9E8" w:rsidR="00F27940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0A1C872D" wp14:editId="037A7E2D">
                  <wp:extent cx="142875" cy="142875"/>
                  <wp:effectExtent l="0" t="0" r="9525" b="9525"/>
                  <wp:docPr id="34" name="Kuva 34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3741DCA6" w14:textId="0A54458B" w:rsidR="00F27940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5DFCA8EE" wp14:editId="40E99E95">
                  <wp:extent cx="142875" cy="142875"/>
                  <wp:effectExtent l="0" t="0" r="9525" b="9525"/>
                  <wp:docPr id="37" name="Kuva 37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74BA985B" w14:textId="4A38145C" w:rsidR="00F27940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6471EE3A" wp14:editId="01CD1AFD">
                  <wp:extent cx="142875" cy="142875"/>
                  <wp:effectExtent l="0" t="0" r="9525" b="9525"/>
                  <wp:docPr id="67" name="Kuva 67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573C2E9" w14:textId="364833DD" w:rsidR="00F27940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0AFA6427" wp14:editId="42E0EEDB">
                  <wp:extent cx="142875" cy="142875"/>
                  <wp:effectExtent l="0" t="0" r="9525" b="9525"/>
                  <wp:docPr id="66" name="Kuva 66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6" w:type="dxa"/>
            <w:shd w:val="clear" w:color="auto" w:fill="auto"/>
            <w:vAlign w:val="center"/>
          </w:tcPr>
          <w:p w14:paraId="35093532" w14:textId="6352BA21" w:rsidR="00F27940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77BB799F" wp14:editId="6E35CFB5">
                  <wp:extent cx="142875" cy="142875"/>
                  <wp:effectExtent l="0" t="0" r="9525" b="9525"/>
                  <wp:docPr id="82" name="Kuva 82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D4A7CC1" w14:textId="26F80CB3" w:rsidR="00F27940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150C0845" wp14:editId="09A5FF5C">
                  <wp:extent cx="142875" cy="142875"/>
                  <wp:effectExtent l="0" t="0" r="9525" b="9525"/>
                  <wp:docPr id="43" name="Kuva 43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6DA0DDCA" w14:textId="40421A0E" w:rsidR="00F27940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42EE5650" wp14:editId="4C7222FD">
                  <wp:extent cx="142875" cy="142875"/>
                  <wp:effectExtent l="0" t="0" r="9525" b="9525"/>
                  <wp:docPr id="44" name="Kuva 44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4F697AE1" w14:textId="51B51B47" w:rsidR="00F27940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2BE444B1" wp14:editId="6F2C023B">
                  <wp:extent cx="142875" cy="142875"/>
                  <wp:effectExtent l="0" t="0" r="9525" b="9525"/>
                  <wp:docPr id="45" name="Kuva 45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1" w:type="dxa"/>
            <w:vAlign w:val="center"/>
          </w:tcPr>
          <w:p w14:paraId="1C9BE42E" w14:textId="3DBAE483" w:rsidR="00F27940" w:rsidRPr="00A07FCA" w:rsidRDefault="008D1C41" w:rsidP="008D1C4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Yes</w:t>
            </w:r>
          </w:p>
        </w:tc>
        <w:tc>
          <w:tcPr>
            <w:tcW w:w="1909" w:type="dxa"/>
            <w:vAlign w:val="center"/>
          </w:tcPr>
          <w:p w14:paraId="238D7568" w14:textId="28B04E6D" w:rsidR="00F27940" w:rsidRPr="00A07FCA" w:rsidRDefault="008D1C41" w:rsidP="008D1C4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</w:tr>
      <w:tr w:rsidR="0051145D" w:rsidRPr="00A07FCA" w14:paraId="01E37983" w14:textId="77777777" w:rsidTr="008D1C41">
        <w:tc>
          <w:tcPr>
            <w:tcW w:w="4433" w:type="dxa"/>
          </w:tcPr>
          <w:p w14:paraId="7CC8EAE4" w14:textId="37D3B8DB" w:rsidR="00F27940" w:rsidRPr="00A07FCA" w:rsidRDefault="00221446">
            <w:pPr>
              <w:rPr>
                <w:lang w:val="en-GB"/>
              </w:rPr>
            </w:pPr>
            <w:r w:rsidRPr="00221446">
              <w:rPr>
                <w:lang w:val="en-GB"/>
              </w:rPr>
              <w:t>Multi-constellation receiver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42E815BA" w14:textId="0D473A00" w:rsidR="00F27940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0088C794" wp14:editId="1A5D2760">
                  <wp:extent cx="142875" cy="142875"/>
                  <wp:effectExtent l="0" t="0" r="9525" b="9525"/>
                  <wp:docPr id="35" name="Kuva 35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5C9665CC" w14:textId="188732F0" w:rsidR="00F27940" w:rsidRPr="00A07FCA" w:rsidRDefault="0051145D" w:rsidP="0051145D">
            <w:pPr>
              <w:jc w:val="center"/>
              <w:rPr>
                <w:lang w:val="en-GB"/>
              </w:rPr>
            </w:pPr>
            <w:commentRangeStart w:id="30"/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15B9D9D6" wp14:editId="15E6A682">
                  <wp:extent cx="142875" cy="142875"/>
                  <wp:effectExtent l="0" t="0" r="9525" b="9525"/>
                  <wp:docPr id="71" name="Kuva 71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commentRangeEnd w:id="30"/>
            <w:r w:rsidR="00472765">
              <w:rPr>
                <w:rStyle w:val="Kommentinviite"/>
              </w:rPr>
              <w:commentReference w:id="30"/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10CC2C29" w14:textId="34910F50" w:rsidR="00F27940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3C053AC5" wp14:editId="2FAC65B8">
                  <wp:extent cx="142875" cy="142875"/>
                  <wp:effectExtent l="0" t="0" r="9525" b="9525"/>
                  <wp:docPr id="68" name="Kuva 68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3C6EDB3" w14:textId="0391813D" w:rsidR="00F27940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0017C08E" wp14:editId="2A42AE53">
                  <wp:extent cx="142875" cy="142875"/>
                  <wp:effectExtent l="0" t="0" r="9525" b="9525"/>
                  <wp:docPr id="80" name="Kuva 80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6" w:type="dxa"/>
            <w:shd w:val="clear" w:color="auto" w:fill="auto"/>
            <w:vAlign w:val="center"/>
          </w:tcPr>
          <w:p w14:paraId="0199A67A" w14:textId="216E31D7" w:rsidR="00F27940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1B7ACBEA" wp14:editId="50ED9C6F">
                  <wp:extent cx="142875" cy="142875"/>
                  <wp:effectExtent l="0" t="0" r="9525" b="9525"/>
                  <wp:docPr id="83" name="Kuva 83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7E943D81" w14:textId="2FBAAAB9" w:rsidR="00F27940" w:rsidRPr="00A07FCA" w:rsidRDefault="0051145D" w:rsidP="0051145D">
            <w:pPr>
              <w:jc w:val="center"/>
              <w:rPr>
                <w:lang w:val="en-GB"/>
              </w:rPr>
            </w:pPr>
            <w:commentRangeStart w:id="31"/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27344B28" wp14:editId="1C34101B">
                  <wp:extent cx="142875" cy="142875"/>
                  <wp:effectExtent l="0" t="0" r="9525" b="9525"/>
                  <wp:docPr id="63" name="Kuva 63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commentRangeEnd w:id="31"/>
            <w:r w:rsidR="009B04C2">
              <w:rPr>
                <w:rStyle w:val="Kommentinviite"/>
              </w:rPr>
              <w:commentReference w:id="31"/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8087DFF" w14:textId="13B727EB" w:rsidR="00F27940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74832654" wp14:editId="66625B0D">
                  <wp:extent cx="142875" cy="142875"/>
                  <wp:effectExtent l="0" t="0" r="9525" b="9525"/>
                  <wp:docPr id="61" name="Kuva 61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18D64F85" w14:textId="065E79AA" w:rsidR="00F27940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716E1558" wp14:editId="2735BFB7">
                  <wp:extent cx="142875" cy="142875"/>
                  <wp:effectExtent l="0" t="0" r="9525" b="9525"/>
                  <wp:docPr id="46" name="Kuva 46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1" w:type="dxa"/>
            <w:vAlign w:val="center"/>
          </w:tcPr>
          <w:p w14:paraId="70B55769" w14:textId="4650508A" w:rsidR="00F27940" w:rsidRPr="00A07FCA" w:rsidRDefault="008D1C41" w:rsidP="008D1C4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Yes</w:t>
            </w:r>
          </w:p>
        </w:tc>
        <w:tc>
          <w:tcPr>
            <w:tcW w:w="1909" w:type="dxa"/>
            <w:vAlign w:val="center"/>
          </w:tcPr>
          <w:p w14:paraId="77E75CE3" w14:textId="245B34C5" w:rsidR="00F27940" w:rsidRPr="00A07FCA" w:rsidRDefault="008D1C41" w:rsidP="008D1C4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In development</w:t>
            </w:r>
          </w:p>
        </w:tc>
      </w:tr>
      <w:tr w:rsidR="0051145D" w:rsidRPr="00A07FCA" w14:paraId="744BCC91" w14:textId="77777777" w:rsidTr="008D1C41">
        <w:tc>
          <w:tcPr>
            <w:tcW w:w="4433" w:type="dxa"/>
          </w:tcPr>
          <w:p w14:paraId="2139C2BA" w14:textId="2796989D" w:rsidR="00F27940" w:rsidRPr="00A07FCA" w:rsidRDefault="00221446">
            <w:pPr>
              <w:rPr>
                <w:lang w:val="en-GB"/>
              </w:rPr>
            </w:pPr>
            <w:r w:rsidRPr="00221446">
              <w:rPr>
                <w:lang w:val="en-GB"/>
              </w:rPr>
              <w:t>Multi-frequency receiver</w:t>
            </w:r>
            <w:del w:id="32" w:author="Huot, Caroline" w:date="2023-09-05T15:21:00Z">
              <w:r w:rsidRPr="00221446" w:rsidDel="00167C90">
                <w:rPr>
                  <w:lang w:val="en-GB"/>
                </w:rPr>
                <w:delText>s</w:delText>
              </w:r>
            </w:del>
          </w:p>
        </w:tc>
        <w:tc>
          <w:tcPr>
            <w:tcW w:w="774" w:type="dxa"/>
            <w:shd w:val="clear" w:color="auto" w:fill="auto"/>
            <w:vAlign w:val="center"/>
          </w:tcPr>
          <w:p w14:paraId="3FF02B51" w14:textId="72C398AE" w:rsidR="00F27940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54C5475E" wp14:editId="2F4FBA3D">
                  <wp:extent cx="142875" cy="142875"/>
                  <wp:effectExtent l="0" t="0" r="9525" b="9525"/>
                  <wp:docPr id="75" name="Kuva 75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7BBAA2C8" w14:textId="4C8E92CE" w:rsidR="00F27940" w:rsidRPr="00A07FCA" w:rsidRDefault="0051145D" w:rsidP="0051145D">
            <w:pPr>
              <w:jc w:val="center"/>
              <w:rPr>
                <w:lang w:val="en-GB"/>
              </w:rPr>
            </w:pPr>
            <w:commentRangeStart w:id="33"/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14A2D0EA" wp14:editId="45355FF3">
                  <wp:extent cx="142875" cy="142875"/>
                  <wp:effectExtent l="0" t="0" r="9525" b="9525"/>
                  <wp:docPr id="72" name="Kuva 72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commentRangeEnd w:id="33"/>
            <w:r w:rsidR="005C50A1">
              <w:rPr>
                <w:rStyle w:val="Kommentinviite"/>
              </w:rPr>
              <w:commentReference w:id="33"/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4203C320" w14:textId="03C708A2" w:rsidR="00F27940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05A2D897" wp14:editId="535BD300">
                  <wp:extent cx="142875" cy="142875"/>
                  <wp:effectExtent l="0" t="0" r="9525" b="9525"/>
                  <wp:docPr id="69" name="Kuva 69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5616ED4" w14:textId="5B267C78" w:rsidR="00F27940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6E81F8A8" wp14:editId="0B2D48E9">
                  <wp:extent cx="142875" cy="142875"/>
                  <wp:effectExtent l="0" t="0" r="9525" b="9525"/>
                  <wp:docPr id="81" name="Kuva 81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6" w:type="dxa"/>
            <w:shd w:val="clear" w:color="auto" w:fill="auto"/>
            <w:vAlign w:val="center"/>
          </w:tcPr>
          <w:p w14:paraId="25E58A71" w14:textId="469732A7" w:rsidR="00F27940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317F12D3" wp14:editId="7302008A">
                  <wp:extent cx="142875" cy="142875"/>
                  <wp:effectExtent l="0" t="0" r="9525" b="9525"/>
                  <wp:docPr id="84" name="Kuva 84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71FCD934" w14:textId="145A95BB" w:rsidR="00F27940" w:rsidRPr="00A07FCA" w:rsidRDefault="0051145D" w:rsidP="0051145D">
            <w:pPr>
              <w:jc w:val="center"/>
              <w:rPr>
                <w:lang w:val="en-GB"/>
              </w:rPr>
            </w:pPr>
            <w:commentRangeStart w:id="34"/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722EEA11" wp14:editId="0CD684CA">
                  <wp:extent cx="142875" cy="142875"/>
                  <wp:effectExtent l="0" t="0" r="9525" b="9525"/>
                  <wp:docPr id="64" name="Kuva 64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commentRangeEnd w:id="34"/>
            <w:r w:rsidR="002B40F7">
              <w:rPr>
                <w:rStyle w:val="Kommentinviite"/>
              </w:rPr>
              <w:commentReference w:id="34"/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C259D06" w14:textId="664BE959" w:rsidR="00F27940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0943DD31" wp14:editId="0B895CD2">
                  <wp:extent cx="142875" cy="142875"/>
                  <wp:effectExtent l="0" t="0" r="9525" b="9525"/>
                  <wp:docPr id="62" name="Kuva 62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1A05AFD8" w14:textId="540894F0" w:rsidR="00F27940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6846A3A3" wp14:editId="790085FE">
                  <wp:extent cx="142875" cy="142875"/>
                  <wp:effectExtent l="0" t="0" r="9525" b="9525"/>
                  <wp:docPr id="47" name="Kuva 47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1" w:type="dxa"/>
            <w:vAlign w:val="center"/>
          </w:tcPr>
          <w:p w14:paraId="6737C1F1" w14:textId="122E9BF2" w:rsidR="00F27940" w:rsidRPr="00A07FCA" w:rsidRDefault="008D1C41" w:rsidP="008D1C4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Yes</w:t>
            </w:r>
          </w:p>
        </w:tc>
        <w:tc>
          <w:tcPr>
            <w:tcW w:w="1909" w:type="dxa"/>
            <w:vAlign w:val="center"/>
          </w:tcPr>
          <w:p w14:paraId="61181789" w14:textId="64CAFB66" w:rsidR="00F27940" w:rsidRPr="00A07FCA" w:rsidRDefault="008D1C41" w:rsidP="008D1C4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In development</w:t>
            </w:r>
          </w:p>
        </w:tc>
      </w:tr>
      <w:tr w:rsidR="0051145D" w:rsidRPr="00A07FCA" w14:paraId="6E7AD52D" w14:textId="77777777" w:rsidTr="008D1C41">
        <w:tc>
          <w:tcPr>
            <w:tcW w:w="4433" w:type="dxa"/>
          </w:tcPr>
          <w:p w14:paraId="50EB5ED4" w14:textId="5C0A62E5" w:rsidR="00221446" w:rsidRPr="00A07FCA" w:rsidRDefault="00221446">
            <w:pPr>
              <w:rPr>
                <w:lang w:val="en-GB"/>
              </w:rPr>
            </w:pPr>
            <w:r w:rsidRPr="00221446">
              <w:rPr>
                <w:lang w:val="en-GB"/>
              </w:rPr>
              <w:t>RAIM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70A1D051" w14:textId="20A88EE1" w:rsidR="00221446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7D7E039C" wp14:editId="665D6883">
                  <wp:extent cx="142875" cy="142875"/>
                  <wp:effectExtent l="0" t="0" r="9525" b="9525"/>
                  <wp:docPr id="76" name="Kuva 76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0AC1A372" w14:textId="2BAEB6EF" w:rsidR="00221446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68ACB781" wp14:editId="4508B10C">
                  <wp:extent cx="142875" cy="142875"/>
                  <wp:effectExtent l="0" t="0" r="9525" b="9525"/>
                  <wp:docPr id="73" name="Kuva 73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41A8152B" w14:textId="04BA7F0B" w:rsidR="00221446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01A88CE3" wp14:editId="3A31834F">
                  <wp:extent cx="142875" cy="142875"/>
                  <wp:effectExtent l="0" t="0" r="9525" b="9525"/>
                  <wp:docPr id="70" name="Kuva 70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840FAC5" w14:textId="653856EF" w:rsidR="00221446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3D6BE8AA" wp14:editId="6FC9936D">
                  <wp:extent cx="142875" cy="142875"/>
                  <wp:effectExtent l="0" t="0" r="9525" b="9525"/>
                  <wp:docPr id="55" name="Kuva 55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6" w:type="dxa"/>
            <w:shd w:val="clear" w:color="auto" w:fill="auto"/>
            <w:vAlign w:val="center"/>
          </w:tcPr>
          <w:p w14:paraId="1FE143D7" w14:textId="2EDBB0CF" w:rsidR="00221446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3D1AC6A6" wp14:editId="474392CA">
                  <wp:extent cx="142875" cy="142875"/>
                  <wp:effectExtent l="0" t="0" r="9525" b="9525"/>
                  <wp:docPr id="85" name="Kuva 85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FF454A4" w14:textId="1E7C4BA0" w:rsidR="00221446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216DFEBC" wp14:editId="13D24253">
                  <wp:extent cx="142875" cy="142875"/>
                  <wp:effectExtent l="0" t="0" r="9525" b="9525"/>
                  <wp:docPr id="53" name="Kuva 53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7B5FE0A1" w14:textId="54E5C366" w:rsidR="00221446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0D860F2D" wp14:editId="6B00F322">
                  <wp:extent cx="142875" cy="142875"/>
                  <wp:effectExtent l="0" t="0" r="9525" b="9525"/>
                  <wp:docPr id="52" name="Kuva 52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28398484" w14:textId="2421630D" w:rsidR="00221446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2FE1B447" wp14:editId="00CDD75F">
                  <wp:extent cx="142875" cy="142875"/>
                  <wp:effectExtent l="0" t="0" r="9525" b="9525"/>
                  <wp:docPr id="48" name="Kuva 48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1" w:type="dxa"/>
            <w:vAlign w:val="center"/>
          </w:tcPr>
          <w:p w14:paraId="419D7187" w14:textId="048C4409" w:rsidR="00221446" w:rsidRPr="00A07FCA" w:rsidRDefault="008D1C41" w:rsidP="008D1C4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Yes</w:t>
            </w:r>
          </w:p>
        </w:tc>
        <w:tc>
          <w:tcPr>
            <w:tcW w:w="1909" w:type="dxa"/>
            <w:vAlign w:val="center"/>
          </w:tcPr>
          <w:p w14:paraId="50191D03" w14:textId="02373511" w:rsidR="00221446" w:rsidRPr="00A07FCA" w:rsidRDefault="008D1C41" w:rsidP="008D1C4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Yes</w:t>
            </w:r>
          </w:p>
        </w:tc>
      </w:tr>
      <w:tr w:rsidR="006B00B3" w:rsidRPr="00A07FCA" w14:paraId="42F1FC56" w14:textId="77777777" w:rsidTr="008D1C41">
        <w:tc>
          <w:tcPr>
            <w:tcW w:w="4433" w:type="dxa"/>
          </w:tcPr>
          <w:p w14:paraId="14E79F56" w14:textId="08FA3FF0" w:rsidR="00221446" w:rsidRPr="00A07FCA" w:rsidRDefault="00167C90">
            <w:pPr>
              <w:rPr>
                <w:lang w:val="en-GB"/>
              </w:rPr>
            </w:pPr>
            <w:commentRangeStart w:id="35"/>
            <w:ins w:id="36" w:author="Huot, Caroline" w:date="2023-09-05T15:22:00Z">
              <w:r>
                <w:rPr>
                  <w:lang w:val="en-GB"/>
                </w:rPr>
                <w:t xml:space="preserve">GNSS </w:t>
              </w:r>
            </w:ins>
            <w:del w:id="37" w:author="Huot, Caroline" w:date="2023-09-05T15:22:00Z">
              <w:r w:rsidR="00221446" w:rsidRPr="00221446" w:rsidDel="00167C90">
                <w:rPr>
                  <w:lang w:val="en-GB"/>
                </w:rPr>
                <w:delText xml:space="preserve">External </w:delText>
              </w:r>
            </w:del>
            <w:r w:rsidR="00221446" w:rsidRPr="00221446">
              <w:rPr>
                <w:lang w:val="en-GB"/>
              </w:rPr>
              <w:t>augmentation systems</w:t>
            </w:r>
            <w:commentRangeEnd w:id="35"/>
            <w:r>
              <w:rPr>
                <w:rStyle w:val="Kommentinviite"/>
              </w:rPr>
              <w:commentReference w:id="35"/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14D86EB3" w14:textId="338A8A4C" w:rsidR="00221446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64E86358" wp14:editId="423809B9">
                  <wp:extent cx="142875" cy="142875"/>
                  <wp:effectExtent l="0" t="0" r="9525" b="9525"/>
                  <wp:docPr id="77" name="Kuva 77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4E1B954E" w14:textId="797CE363" w:rsidR="00221446" w:rsidRPr="00A07FCA" w:rsidRDefault="0051145D" w:rsidP="0051145D">
            <w:pPr>
              <w:jc w:val="center"/>
              <w:rPr>
                <w:lang w:val="en-GB"/>
              </w:rPr>
            </w:pPr>
            <w:commentRangeStart w:id="38"/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472C387D" wp14:editId="067FE011">
                  <wp:extent cx="142875" cy="142875"/>
                  <wp:effectExtent l="0" t="0" r="9525" b="9525"/>
                  <wp:docPr id="74" name="Kuva 74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commentRangeEnd w:id="38"/>
            <w:r w:rsidR="00167C90">
              <w:rPr>
                <w:rStyle w:val="Kommentinviite"/>
              </w:rPr>
              <w:commentReference w:id="38"/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133BA7BB" w14:textId="7AD9E77A" w:rsidR="00221446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14923B65" wp14:editId="48FD3FC6">
                  <wp:extent cx="142875" cy="142875"/>
                  <wp:effectExtent l="0" t="0" r="9525" b="9525"/>
                  <wp:docPr id="78" name="Kuva 78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29E74F7" w14:textId="2329BC5A" w:rsidR="00221446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132B9700" wp14:editId="0A4C875C">
                  <wp:extent cx="142875" cy="142875"/>
                  <wp:effectExtent l="0" t="0" r="9525" b="9525"/>
                  <wp:docPr id="56" name="Kuva 56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6" w:type="dxa"/>
            <w:shd w:val="clear" w:color="auto" w:fill="auto"/>
            <w:vAlign w:val="center"/>
          </w:tcPr>
          <w:p w14:paraId="43FA253C" w14:textId="04471D55" w:rsidR="00221446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373CFBAE" wp14:editId="399005B9">
                  <wp:extent cx="142875" cy="142875"/>
                  <wp:effectExtent l="0" t="0" r="9525" b="9525"/>
                  <wp:docPr id="54" name="Kuva 54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6E735239" w14:textId="3547B3BE" w:rsidR="00221446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1AC74EED" wp14:editId="6B2B97D6">
                  <wp:extent cx="142875" cy="142875"/>
                  <wp:effectExtent l="0" t="0" r="9525" b="9525"/>
                  <wp:docPr id="87" name="Kuva 87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59265655" w14:textId="066329FA" w:rsidR="00221446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254E0016" wp14:editId="3C662289">
                  <wp:extent cx="142875" cy="142875"/>
                  <wp:effectExtent l="0" t="0" r="9525" b="9525"/>
                  <wp:docPr id="86" name="Kuva 86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2ECADE03" w14:textId="73CC073D" w:rsidR="00221446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753EA40C" wp14:editId="7F285385">
                  <wp:extent cx="142875" cy="142875"/>
                  <wp:effectExtent l="0" t="0" r="9525" b="9525"/>
                  <wp:docPr id="49" name="Kuva 49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1" w:type="dxa"/>
            <w:vAlign w:val="center"/>
          </w:tcPr>
          <w:p w14:paraId="37B3D87B" w14:textId="12674FC9" w:rsidR="00221446" w:rsidRPr="00A07FCA" w:rsidRDefault="008D1C41" w:rsidP="008D1C4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Yes</w:t>
            </w:r>
          </w:p>
        </w:tc>
        <w:tc>
          <w:tcPr>
            <w:tcW w:w="1909" w:type="dxa"/>
            <w:vAlign w:val="center"/>
          </w:tcPr>
          <w:p w14:paraId="0984B3CA" w14:textId="70DAF0D3" w:rsidR="00221446" w:rsidRPr="00A07FCA" w:rsidRDefault="008D1C41" w:rsidP="008D1C4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Yes</w:t>
            </w:r>
          </w:p>
        </w:tc>
      </w:tr>
      <w:tr w:rsidR="0051145D" w:rsidRPr="00A07FCA" w14:paraId="27A06002" w14:textId="77777777" w:rsidTr="008D1C41">
        <w:tc>
          <w:tcPr>
            <w:tcW w:w="4433" w:type="dxa"/>
          </w:tcPr>
          <w:p w14:paraId="2A4CD970" w14:textId="16F7A096" w:rsidR="00221446" w:rsidRPr="00A07FCA" w:rsidRDefault="00221446">
            <w:pPr>
              <w:rPr>
                <w:lang w:val="en-GB"/>
              </w:rPr>
            </w:pPr>
            <w:r w:rsidRPr="00221446">
              <w:rPr>
                <w:lang w:val="en-GB"/>
              </w:rPr>
              <w:t>Signal authentication</w:t>
            </w:r>
            <w:ins w:id="39" w:author="Huot, Caroline" w:date="2023-09-05T11:16:00Z">
              <w:r w:rsidR="00715481">
                <w:rPr>
                  <w:lang w:val="en-GB"/>
                </w:rPr>
                <w:t xml:space="preserve"> detection</w:t>
              </w:r>
            </w:ins>
          </w:p>
        </w:tc>
        <w:tc>
          <w:tcPr>
            <w:tcW w:w="774" w:type="dxa"/>
            <w:shd w:val="clear" w:color="auto" w:fill="auto"/>
            <w:vAlign w:val="center"/>
          </w:tcPr>
          <w:p w14:paraId="613E66F7" w14:textId="3E5E57B8" w:rsidR="00221446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4458086F" wp14:editId="004854F5">
                  <wp:extent cx="142875" cy="142875"/>
                  <wp:effectExtent l="0" t="0" r="9525" b="9525"/>
                  <wp:docPr id="59" name="Kuva 59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3201044C" w14:textId="5CB7CA3E" w:rsidR="00221446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11D69FD7" wp14:editId="71BEC37C">
                  <wp:extent cx="142875" cy="142875"/>
                  <wp:effectExtent l="0" t="0" r="9525" b="9525"/>
                  <wp:docPr id="58" name="Kuva 58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6C0EA708" w14:textId="36845D9B" w:rsidR="00221446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0F07D283" wp14:editId="3A239ED7">
                  <wp:extent cx="142875" cy="142875"/>
                  <wp:effectExtent l="0" t="0" r="9525" b="9525"/>
                  <wp:docPr id="79" name="Kuva 79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92ACC6E" w14:textId="34F19C47" w:rsidR="00221446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3405310D" wp14:editId="463790B8">
                  <wp:extent cx="142875" cy="142875"/>
                  <wp:effectExtent l="0" t="0" r="9525" b="9525"/>
                  <wp:docPr id="57" name="Kuva 57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6" w:type="dxa"/>
            <w:shd w:val="clear" w:color="auto" w:fill="auto"/>
            <w:vAlign w:val="center"/>
          </w:tcPr>
          <w:p w14:paraId="49F14870" w14:textId="1CB1018B" w:rsidR="00221446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4D94E1E6" wp14:editId="63AB1B6E">
                  <wp:extent cx="142875" cy="142875"/>
                  <wp:effectExtent l="0" t="0" r="9525" b="9525"/>
                  <wp:docPr id="65" name="Kuva 65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874DE88" w14:textId="026CE05C" w:rsidR="00221446" w:rsidRPr="00A07FCA" w:rsidRDefault="0051145D" w:rsidP="0051145D">
            <w:pPr>
              <w:jc w:val="center"/>
              <w:rPr>
                <w:lang w:val="en-GB"/>
              </w:rPr>
            </w:pPr>
            <w:commentRangeStart w:id="40"/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25E7E764" wp14:editId="4CA4A31F">
                  <wp:extent cx="142875" cy="142875"/>
                  <wp:effectExtent l="0" t="0" r="9525" b="9525"/>
                  <wp:docPr id="88" name="Kuva 88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commentRangeEnd w:id="40"/>
            <w:r w:rsidR="00167C90">
              <w:rPr>
                <w:rStyle w:val="Kommentinviite"/>
              </w:rPr>
              <w:commentReference w:id="40"/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689EC2F" w14:textId="79656C25" w:rsidR="00221446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42F2C82B" wp14:editId="76F5F5DB">
                  <wp:extent cx="142875" cy="142875"/>
                  <wp:effectExtent l="0" t="0" r="9525" b="9525"/>
                  <wp:docPr id="51" name="Kuva 51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3436ACAE" w14:textId="49191C90" w:rsidR="00221446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636994E8" wp14:editId="648264E4">
                  <wp:extent cx="142875" cy="142875"/>
                  <wp:effectExtent l="0" t="0" r="9525" b="9525"/>
                  <wp:docPr id="50" name="Kuva 50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1" w:type="dxa"/>
            <w:vAlign w:val="center"/>
          </w:tcPr>
          <w:p w14:paraId="308B4E60" w14:textId="31036D52" w:rsidR="00221446" w:rsidRPr="00A07FCA" w:rsidRDefault="008D1C41" w:rsidP="008D1C4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Yes</w:t>
            </w:r>
          </w:p>
        </w:tc>
        <w:tc>
          <w:tcPr>
            <w:tcW w:w="1909" w:type="dxa"/>
            <w:vAlign w:val="center"/>
          </w:tcPr>
          <w:p w14:paraId="6B4A976F" w14:textId="6DFECCC6" w:rsidR="00221446" w:rsidRPr="00A07FCA" w:rsidRDefault="008D1C41" w:rsidP="008D1C4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In development</w:t>
            </w:r>
          </w:p>
        </w:tc>
      </w:tr>
      <w:tr w:rsidR="003E6801" w:rsidRPr="00A07FCA" w14:paraId="44B1F862" w14:textId="77777777" w:rsidTr="008D1C41">
        <w:trPr>
          <w:trHeight w:val="595"/>
        </w:trPr>
        <w:tc>
          <w:tcPr>
            <w:tcW w:w="4433" w:type="dxa"/>
            <w:shd w:val="clear" w:color="auto" w:fill="D9E2F3" w:themeFill="accent1" w:themeFillTint="33"/>
            <w:vAlign w:val="center"/>
          </w:tcPr>
          <w:p w14:paraId="063DB8A5" w14:textId="03AC2EA2" w:rsidR="00221446" w:rsidRPr="00A07FCA" w:rsidRDefault="00022148" w:rsidP="00CA6D4E">
            <w:pPr>
              <w:jc w:val="center"/>
              <w:rPr>
                <w:lang w:val="en-GB"/>
              </w:rPr>
            </w:pPr>
            <w:r w:rsidRPr="00022148">
              <w:rPr>
                <w:lang w:val="en-GB"/>
              </w:rPr>
              <w:t>Use of multiple PNT sources</w:t>
            </w:r>
          </w:p>
        </w:tc>
        <w:tc>
          <w:tcPr>
            <w:tcW w:w="774" w:type="dxa"/>
            <w:shd w:val="clear" w:color="auto" w:fill="92D050"/>
          </w:tcPr>
          <w:p w14:paraId="08E146C5" w14:textId="77777777" w:rsidR="00221446" w:rsidRPr="00A07FCA" w:rsidRDefault="00221446">
            <w:pPr>
              <w:rPr>
                <w:lang w:val="en-GB"/>
              </w:rPr>
            </w:pPr>
          </w:p>
        </w:tc>
        <w:tc>
          <w:tcPr>
            <w:tcW w:w="774" w:type="dxa"/>
            <w:shd w:val="clear" w:color="auto" w:fill="92D050"/>
          </w:tcPr>
          <w:p w14:paraId="4564B4B6" w14:textId="77777777" w:rsidR="00221446" w:rsidRPr="00A07FCA" w:rsidRDefault="00221446">
            <w:pPr>
              <w:rPr>
                <w:lang w:val="en-GB"/>
              </w:rPr>
            </w:pPr>
          </w:p>
        </w:tc>
        <w:tc>
          <w:tcPr>
            <w:tcW w:w="774" w:type="dxa"/>
            <w:shd w:val="clear" w:color="auto" w:fill="92D050"/>
          </w:tcPr>
          <w:p w14:paraId="43758D14" w14:textId="77777777" w:rsidR="00221446" w:rsidRPr="00A07FCA" w:rsidRDefault="00221446">
            <w:pPr>
              <w:rPr>
                <w:lang w:val="en-GB"/>
              </w:rPr>
            </w:pPr>
          </w:p>
        </w:tc>
        <w:tc>
          <w:tcPr>
            <w:tcW w:w="708" w:type="dxa"/>
            <w:shd w:val="clear" w:color="auto" w:fill="92D050"/>
          </w:tcPr>
          <w:p w14:paraId="0FB217F4" w14:textId="77777777" w:rsidR="00221446" w:rsidRPr="00A07FCA" w:rsidRDefault="00221446">
            <w:pPr>
              <w:rPr>
                <w:lang w:val="en-GB"/>
              </w:rPr>
            </w:pPr>
          </w:p>
        </w:tc>
        <w:tc>
          <w:tcPr>
            <w:tcW w:w="706" w:type="dxa"/>
            <w:shd w:val="clear" w:color="auto" w:fill="92D050"/>
          </w:tcPr>
          <w:p w14:paraId="3E4D9D65" w14:textId="77777777" w:rsidR="00221446" w:rsidRPr="00A07FCA" w:rsidRDefault="00221446">
            <w:pPr>
              <w:rPr>
                <w:lang w:val="en-GB"/>
              </w:rPr>
            </w:pPr>
          </w:p>
        </w:tc>
        <w:tc>
          <w:tcPr>
            <w:tcW w:w="702" w:type="dxa"/>
            <w:shd w:val="clear" w:color="auto" w:fill="92D050"/>
          </w:tcPr>
          <w:p w14:paraId="429BF68C" w14:textId="77777777" w:rsidR="00221446" w:rsidRPr="00A07FCA" w:rsidRDefault="00221446">
            <w:pPr>
              <w:rPr>
                <w:lang w:val="en-GB"/>
              </w:rPr>
            </w:pPr>
          </w:p>
        </w:tc>
        <w:tc>
          <w:tcPr>
            <w:tcW w:w="702" w:type="dxa"/>
            <w:shd w:val="clear" w:color="auto" w:fill="92D050"/>
          </w:tcPr>
          <w:p w14:paraId="744E1DF1" w14:textId="77777777" w:rsidR="00221446" w:rsidRPr="00A07FCA" w:rsidRDefault="00221446">
            <w:pPr>
              <w:rPr>
                <w:lang w:val="en-GB"/>
              </w:rPr>
            </w:pPr>
          </w:p>
        </w:tc>
        <w:tc>
          <w:tcPr>
            <w:tcW w:w="701" w:type="dxa"/>
            <w:shd w:val="clear" w:color="auto" w:fill="92D050"/>
          </w:tcPr>
          <w:p w14:paraId="73DF9285" w14:textId="77777777" w:rsidR="00221446" w:rsidRPr="00A07FCA" w:rsidRDefault="00221446">
            <w:pPr>
              <w:rPr>
                <w:lang w:val="en-GB"/>
              </w:rPr>
            </w:pPr>
          </w:p>
        </w:tc>
        <w:tc>
          <w:tcPr>
            <w:tcW w:w="1811" w:type="dxa"/>
            <w:vAlign w:val="center"/>
          </w:tcPr>
          <w:p w14:paraId="6304EEC7" w14:textId="77777777" w:rsidR="00221446" w:rsidRPr="00A07FCA" w:rsidRDefault="00221446" w:rsidP="008D1C41">
            <w:pPr>
              <w:jc w:val="center"/>
              <w:rPr>
                <w:lang w:val="en-GB"/>
              </w:rPr>
            </w:pPr>
          </w:p>
        </w:tc>
        <w:tc>
          <w:tcPr>
            <w:tcW w:w="1909" w:type="dxa"/>
            <w:vAlign w:val="center"/>
          </w:tcPr>
          <w:p w14:paraId="4F4928E0" w14:textId="77777777" w:rsidR="00221446" w:rsidRPr="00A07FCA" w:rsidRDefault="00221446" w:rsidP="008D1C41">
            <w:pPr>
              <w:jc w:val="center"/>
              <w:rPr>
                <w:lang w:val="en-GB"/>
              </w:rPr>
            </w:pPr>
          </w:p>
        </w:tc>
      </w:tr>
      <w:tr w:rsidR="0051145D" w:rsidRPr="00A07FCA" w14:paraId="2F7A709C" w14:textId="77777777" w:rsidTr="008D1C41">
        <w:tc>
          <w:tcPr>
            <w:tcW w:w="4433" w:type="dxa"/>
          </w:tcPr>
          <w:p w14:paraId="702FA03C" w14:textId="282C83B2" w:rsidR="00022148" w:rsidRPr="00A07FCA" w:rsidRDefault="00D41632">
            <w:pPr>
              <w:rPr>
                <w:lang w:val="en-GB"/>
              </w:rPr>
            </w:pPr>
            <w:r w:rsidRPr="00D41632">
              <w:rPr>
                <w:lang w:val="en-GB"/>
              </w:rPr>
              <w:t>LEO-based systems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6E23160E" w14:textId="10ABD69E" w:rsidR="00022148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2B5513C9" wp14:editId="79E4DC2F">
                  <wp:extent cx="142875" cy="142875"/>
                  <wp:effectExtent l="0" t="0" r="9525" b="9525"/>
                  <wp:docPr id="89" name="Kuva 89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53120574" w14:textId="5BDFF2EE" w:rsidR="00022148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3977780B" wp14:editId="374500D5">
                  <wp:extent cx="142875" cy="142875"/>
                  <wp:effectExtent l="0" t="0" r="9525" b="9525"/>
                  <wp:docPr id="90" name="Kuva 90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75682268" w14:textId="31715AF2" w:rsidR="00022148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64BAC6E9" wp14:editId="6C6DC00B">
                  <wp:extent cx="142875" cy="142875"/>
                  <wp:effectExtent l="0" t="0" r="9525" b="9525"/>
                  <wp:docPr id="92" name="Kuva 92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6FCE5DE" w14:textId="496D594F" w:rsidR="00022148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03081A86" wp14:editId="68EE2C97">
                  <wp:extent cx="142875" cy="142875"/>
                  <wp:effectExtent l="0" t="0" r="9525" b="9525"/>
                  <wp:docPr id="93" name="Kuva 93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6" w:type="dxa"/>
            <w:shd w:val="clear" w:color="auto" w:fill="auto"/>
            <w:vAlign w:val="center"/>
          </w:tcPr>
          <w:p w14:paraId="1F0B59AE" w14:textId="1431999E" w:rsidR="00022148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4DDEF713" wp14:editId="7DB961F9">
                  <wp:extent cx="142875" cy="142875"/>
                  <wp:effectExtent l="0" t="0" r="9525" b="9525"/>
                  <wp:docPr id="94" name="Kuva 94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17C2E7F" w14:textId="4BF09800" w:rsidR="00022148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68040C4B" wp14:editId="7E588058">
                  <wp:extent cx="142875" cy="142875"/>
                  <wp:effectExtent l="0" t="0" r="9525" b="9525"/>
                  <wp:docPr id="95" name="Kuva 95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64108026" w14:textId="2440ADC6" w:rsidR="00022148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60575DDE" wp14:editId="12B8FECB">
                  <wp:extent cx="142875" cy="142875"/>
                  <wp:effectExtent l="0" t="0" r="9525" b="9525"/>
                  <wp:docPr id="96" name="Kuva 96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68110C9E" w14:textId="6D3DC61D" w:rsidR="00022148" w:rsidRPr="00A07FCA" w:rsidRDefault="0051145D" w:rsidP="0051145D">
            <w:pPr>
              <w:jc w:val="center"/>
              <w:rPr>
                <w:lang w:val="en-GB"/>
              </w:rPr>
            </w:pPr>
            <w:commentRangeStart w:id="41"/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75E64576" wp14:editId="1E03B4AF">
                  <wp:extent cx="142875" cy="142875"/>
                  <wp:effectExtent l="0" t="0" r="9525" b="9525"/>
                  <wp:docPr id="91" name="Kuva 91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commentRangeEnd w:id="41"/>
            <w:r w:rsidR="00FF7A32">
              <w:rPr>
                <w:rStyle w:val="Kommentinviite"/>
              </w:rPr>
              <w:commentReference w:id="41"/>
            </w:r>
          </w:p>
        </w:tc>
        <w:tc>
          <w:tcPr>
            <w:tcW w:w="1811" w:type="dxa"/>
            <w:vAlign w:val="center"/>
          </w:tcPr>
          <w:p w14:paraId="711DE8EE" w14:textId="3390C0B9" w:rsidR="00022148" w:rsidRPr="00A07FCA" w:rsidRDefault="008D1C41" w:rsidP="008D1C4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In development</w:t>
            </w:r>
          </w:p>
        </w:tc>
        <w:tc>
          <w:tcPr>
            <w:tcW w:w="1909" w:type="dxa"/>
            <w:vAlign w:val="center"/>
          </w:tcPr>
          <w:p w14:paraId="237DE301" w14:textId="5B90E6F0" w:rsidR="00022148" w:rsidRPr="00A07FCA" w:rsidRDefault="008D1C41" w:rsidP="008D1C4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</w:tr>
      <w:tr w:rsidR="0051145D" w:rsidRPr="00A07FCA" w14:paraId="7A9350F5" w14:textId="77777777" w:rsidTr="008D1C41">
        <w:tc>
          <w:tcPr>
            <w:tcW w:w="4433" w:type="dxa"/>
          </w:tcPr>
          <w:p w14:paraId="1F54030E" w14:textId="179ABF81" w:rsidR="00022148" w:rsidRPr="00A07FCA" w:rsidRDefault="00D41632">
            <w:pPr>
              <w:rPr>
                <w:lang w:val="en-GB"/>
              </w:rPr>
            </w:pPr>
            <w:r w:rsidRPr="00D41632">
              <w:rPr>
                <w:lang w:val="en-GB"/>
              </w:rPr>
              <w:t>Terrestrial-based systems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75060294" w14:textId="5E136FDC" w:rsidR="00022148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2AB73B04" wp14:editId="525FD81A">
                  <wp:extent cx="142875" cy="142875"/>
                  <wp:effectExtent l="0" t="0" r="9525" b="9525"/>
                  <wp:docPr id="97" name="Kuva 97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029DE773" w14:textId="5351540A" w:rsidR="00022148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7211ED47" wp14:editId="34C8C158">
                  <wp:extent cx="142875" cy="142875"/>
                  <wp:effectExtent l="0" t="0" r="9525" b="9525"/>
                  <wp:docPr id="101" name="Kuva 101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7EC4C7AB" w14:textId="0F5C735D" w:rsidR="00022148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68C25D4C" wp14:editId="03821464">
                  <wp:extent cx="142875" cy="142875"/>
                  <wp:effectExtent l="0" t="0" r="9525" b="9525"/>
                  <wp:docPr id="105" name="Kuva 105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E2CE15C" w14:textId="3DB0A405" w:rsidR="00022148" w:rsidRPr="00A07FCA" w:rsidRDefault="0051145D" w:rsidP="0051145D">
            <w:pPr>
              <w:jc w:val="center"/>
              <w:rPr>
                <w:lang w:val="en-GB"/>
              </w:rPr>
            </w:pPr>
            <w:commentRangeStart w:id="42"/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3C9119E0" wp14:editId="259A79D9">
                  <wp:extent cx="142875" cy="142875"/>
                  <wp:effectExtent l="0" t="0" r="9525" b="9525"/>
                  <wp:docPr id="109" name="Kuva 109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commentRangeEnd w:id="42"/>
            <w:r w:rsidR="00F6423F">
              <w:rPr>
                <w:rStyle w:val="Kommentinviite"/>
              </w:rPr>
              <w:commentReference w:id="42"/>
            </w:r>
          </w:p>
        </w:tc>
        <w:tc>
          <w:tcPr>
            <w:tcW w:w="706" w:type="dxa"/>
            <w:shd w:val="clear" w:color="auto" w:fill="auto"/>
            <w:vAlign w:val="center"/>
          </w:tcPr>
          <w:p w14:paraId="7ACE6919" w14:textId="5D675872" w:rsidR="00022148" w:rsidRPr="00A07FCA" w:rsidRDefault="0051145D" w:rsidP="0051145D">
            <w:pPr>
              <w:jc w:val="center"/>
              <w:rPr>
                <w:lang w:val="en-GB"/>
              </w:rPr>
            </w:pPr>
            <w:commentRangeStart w:id="43"/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60B8FABC" wp14:editId="3377D8A9">
                  <wp:extent cx="142875" cy="142875"/>
                  <wp:effectExtent l="0" t="0" r="9525" b="9525"/>
                  <wp:docPr id="113" name="Kuva 113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commentRangeEnd w:id="43"/>
            <w:r w:rsidR="00F6423F">
              <w:rPr>
                <w:rStyle w:val="Kommentinviite"/>
              </w:rPr>
              <w:commentReference w:id="43"/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5BA2ECC0" w14:textId="27239950" w:rsidR="00022148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1BBD5281" wp14:editId="4912DA6E">
                  <wp:extent cx="142875" cy="142875"/>
                  <wp:effectExtent l="0" t="0" r="9525" b="9525"/>
                  <wp:docPr id="117" name="Kuva 117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4616795" w14:textId="1C655F2F" w:rsidR="00022148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780152DB" wp14:editId="65D49205">
                  <wp:extent cx="142875" cy="142875"/>
                  <wp:effectExtent l="0" t="0" r="9525" b="9525"/>
                  <wp:docPr id="121" name="Kuva 121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77CF6CD5" w14:textId="7B884A62" w:rsidR="00022148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369A7D93" wp14:editId="5FD04080">
                  <wp:extent cx="142875" cy="142875"/>
                  <wp:effectExtent l="0" t="0" r="9525" b="9525"/>
                  <wp:docPr id="125" name="Kuva 125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1" w:type="dxa"/>
            <w:vAlign w:val="center"/>
          </w:tcPr>
          <w:p w14:paraId="6B8F1FF0" w14:textId="714CE7B9" w:rsidR="00022148" w:rsidRPr="00A07FCA" w:rsidRDefault="008D1C41" w:rsidP="008D1C4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Yes/in develop.</w:t>
            </w:r>
          </w:p>
        </w:tc>
        <w:tc>
          <w:tcPr>
            <w:tcW w:w="1909" w:type="dxa"/>
            <w:vAlign w:val="center"/>
          </w:tcPr>
          <w:p w14:paraId="6CC91E11" w14:textId="3BD8D248" w:rsidR="00022148" w:rsidRPr="00A07FCA" w:rsidRDefault="008D1C41" w:rsidP="008D1C4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In development</w:t>
            </w:r>
          </w:p>
        </w:tc>
      </w:tr>
      <w:tr w:rsidR="0051145D" w:rsidRPr="00A07FCA" w14:paraId="237F3463" w14:textId="77777777" w:rsidTr="008D1C41">
        <w:tc>
          <w:tcPr>
            <w:tcW w:w="4433" w:type="dxa"/>
          </w:tcPr>
          <w:p w14:paraId="7CCBA772" w14:textId="7F0ECAD1" w:rsidR="00022148" w:rsidRPr="00A07FCA" w:rsidRDefault="00D41632">
            <w:pPr>
              <w:rPr>
                <w:lang w:val="en-GB"/>
              </w:rPr>
            </w:pPr>
            <w:r w:rsidRPr="00D41632">
              <w:rPr>
                <w:lang w:val="en-GB"/>
              </w:rPr>
              <w:t>Onboard sensors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2BE3B0F5" w14:textId="41F23A82" w:rsidR="00022148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04BB57A2" wp14:editId="221DA37E">
                  <wp:extent cx="142875" cy="142875"/>
                  <wp:effectExtent l="0" t="0" r="9525" b="9525"/>
                  <wp:docPr id="98" name="Kuva 98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59087A3F" w14:textId="14AE0CE3" w:rsidR="00022148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7431119D" wp14:editId="197DBA3C">
                  <wp:extent cx="142875" cy="142875"/>
                  <wp:effectExtent l="0" t="0" r="9525" b="9525"/>
                  <wp:docPr id="102" name="Kuva 102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3546BB86" w14:textId="3054E365" w:rsidR="00022148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43A473D5" wp14:editId="16FC7990">
                  <wp:extent cx="142875" cy="142875"/>
                  <wp:effectExtent l="0" t="0" r="9525" b="9525"/>
                  <wp:docPr id="106" name="Kuva 106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594C816" w14:textId="32413AA5" w:rsidR="00022148" w:rsidRPr="00A07FCA" w:rsidRDefault="0051145D" w:rsidP="0051145D">
            <w:pPr>
              <w:jc w:val="center"/>
              <w:rPr>
                <w:lang w:val="en-GB"/>
              </w:rPr>
            </w:pPr>
            <w:commentRangeStart w:id="44"/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0B73AA5B" wp14:editId="6F5B1370">
                  <wp:extent cx="142875" cy="142875"/>
                  <wp:effectExtent l="0" t="0" r="9525" b="9525"/>
                  <wp:docPr id="110" name="Kuva 110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commentRangeEnd w:id="44"/>
            <w:r w:rsidR="0040106B">
              <w:rPr>
                <w:rStyle w:val="Kommentinviite"/>
              </w:rPr>
              <w:commentReference w:id="44"/>
            </w:r>
          </w:p>
        </w:tc>
        <w:tc>
          <w:tcPr>
            <w:tcW w:w="706" w:type="dxa"/>
            <w:shd w:val="clear" w:color="auto" w:fill="auto"/>
            <w:vAlign w:val="center"/>
          </w:tcPr>
          <w:p w14:paraId="67CCEDF9" w14:textId="17BFA77C" w:rsidR="00022148" w:rsidRPr="00A07FCA" w:rsidRDefault="0051145D" w:rsidP="0051145D">
            <w:pPr>
              <w:jc w:val="center"/>
              <w:rPr>
                <w:lang w:val="en-GB"/>
              </w:rPr>
            </w:pPr>
            <w:commentRangeStart w:id="45"/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2E88FC97" wp14:editId="584EFDB4">
                  <wp:extent cx="142875" cy="142875"/>
                  <wp:effectExtent l="0" t="0" r="9525" b="9525"/>
                  <wp:docPr id="114" name="Kuva 114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commentRangeEnd w:id="45"/>
            <w:r w:rsidR="0040106B">
              <w:rPr>
                <w:rStyle w:val="Kommentinviite"/>
              </w:rPr>
              <w:commentReference w:id="45"/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BD25E92" w14:textId="7352974F" w:rsidR="00022148" w:rsidRPr="00A07FCA" w:rsidRDefault="0051145D" w:rsidP="0051145D">
            <w:pPr>
              <w:jc w:val="center"/>
              <w:rPr>
                <w:lang w:val="en-GB"/>
              </w:rPr>
            </w:pPr>
            <w:commentRangeStart w:id="46"/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42839A60" wp14:editId="4DC62546">
                  <wp:extent cx="142875" cy="142875"/>
                  <wp:effectExtent l="0" t="0" r="9525" b="9525"/>
                  <wp:docPr id="118" name="Kuva 118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commentRangeEnd w:id="46"/>
            <w:r w:rsidR="00DF2F4E">
              <w:rPr>
                <w:rStyle w:val="Kommentinviite"/>
              </w:rPr>
              <w:commentReference w:id="46"/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082DD36" w14:textId="26F2AA67" w:rsidR="00022148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467FEA10" wp14:editId="34434DF1">
                  <wp:extent cx="142875" cy="142875"/>
                  <wp:effectExtent l="0" t="0" r="9525" b="9525"/>
                  <wp:docPr id="122" name="Kuva 122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076D0FC0" w14:textId="53474F02" w:rsidR="00022148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71AED7C4" wp14:editId="5B986473">
                  <wp:extent cx="142875" cy="142875"/>
                  <wp:effectExtent l="0" t="0" r="9525" b="9525"/>
                  <wp:docPr id="126" name="Kuva 126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1" w:type="dxa"/>
            <w:vAlign w:val="center"/>
          </w:tcPr>
          <w:p w14:paraId="7E01F5E3" w14:textId="1588CBB0" w:rsidR="00022148" w:rsidRPr="00A07FCA" w:rsidRDefault="008D1C41" w:rsidP="008D1C4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Yes</w:t>
            </w:r>
            <w:ins w:id="47" w:author="Huot, Caroline" w:date="2023-09-06T09:36:00Z">
              <w:r w:rsidR="002A1F6E">
                <w:rPr>
                  <w:lang w:val="en-GB"/>
                </w:rPr>
                <w:t>/In develop.</w:t>
              </w:r>
            </w:ins>
          </w:p>
        </w:tc>
        <w:tc>
          <w:tcPr>
            <w:tcW w:w="1909" w:type="dxa"/>
            <w:vAlign w:val="center"/>
          </w:tcPr>
          <w:p w14:paraId="2C430E10" w14:textId="3DC55BC3" w:rsidR="00022148" w:rsidRPr="00A07FCA" w:rsidRDefault="0040106B" w:rsidP="008D1C41">
            <w:pPr>
              <w:jc w:val="center"/>
              <w:rPr>
                <w:lang w:val="en-GB"/>
              </w:rPr>
            </w:pPr>
            <w:ins w:id="48" w:author="Huot, Caroline" w:date="2023-09-06T10:37:00Z">
              <w:r>
                <w:rPr>
                  <w:lang w:val="en-GB"/>
                </w:rPr>
                <w:t>Some</w:t>
              </w:r>
            </w:ins>
            <w:del w:id="49" w:author="Huot, Caroline" w:date="2023-09-06T10:37:00Z">
              <w:r w:rsidR="008D1C41" w:rsidDel="0040106B">
                <w:rPr>
                  <w:lang w:val="en-GB"/>
                </w:rPr>
                <w:delText>Yes</w:delText>
              </w:r>
            </w:del>
          </w:p>
        </w:tc>
      </w:tr>
      <w:tr w:rsidR="0051145D" w:rsidRPr="00A07FCA" w14:paraId="5ED9592D" w14:textId="77777777" w:rsidTr="008D1C41">
        <w:tc>
          <w:tcPr>
            <w:tcW w:w="4433" w:type="dxa"/>
          </w:tcPr>
          <w:p w14:paraId="18B7FF4E" w14:textId="2EF5C105" w:rsidR="00022148" w:rsidRPr="00A07FCA" w:rsidRDefault="00D41632">
            <w:pPr>
              <w:rPr>
                <w:lang w:val="en-GB"/>
              </w:rPr>
            </w:pPr>
            <w:r w:rsidRPr="00D41632">
              <w:rPr>
                <w:lang w:val="en-GB"/>
              </w:rPr>
              <w:t xml:space="preserve">Visual </w:t>
            </w:r>
            <w:proofErr w:type="spellStart"/>
            <w:r w:rsidRPr="00D41632">
              <w:rPr>
                <w:lang w:val="en-GB"/>
              </w:rPr>
              <w:t>AtoNs</w:t>
            </w:r>
            <w:proofErr w:type="spellEnd"/>
          </w:p>
        </w:tc>
        <w:tc>
          <w:tcPr>
            <w:tcW w:w="774" w:type="dxa"/>
            <w:shd w:val="clear" w:color="auto" w:fill="auto"/>
            <w:vAlign w:val="center"/>
          </w:tcPr>
          <w:p w14:paraId="65CA14AC" w14:textId="6615D0BE" w:rsidR="00022148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6DF5FD29" wp14:editId="10FDFC91">
                  <wp:extent cx="142875" cy="142875"/>
                  <wp:effectExtent l="0" t="0" r="9525" b="9525"/>
                  <wp:docPr id="99" name="Kuva 99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1487F350" w14:textId="075E4F91" w:rsidR="00022148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481F10E4" wp14:editId="6AD7E2E7">
                  <wp:extent cx="142875" cy="142875"/>
                  <wp:effectExtent l="0" t="0" r="9525" b="9525"/>
                  <wp:docPr id="103" name="Kuva 103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3E8DFBF6" w14:textId="6ED05237" w:rsidR="00022148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48EEFE11" wp14:editId="1395B635">
                  <wp:extent cx="142875" cy="142875"/>
                  <wp:effectExtent l="0" t="0" r="9525" b="9525"/>
                  <wp:docPr id="107" name="Kuva 107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807D32C" w14:textId="14059A3D" w:rsidR="00022148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35FAD507" wp14:editId="72CB303A">
                  <wp:extent cx="142875" cy="142875"/>
                  <wp:effectExtent l="0" t="0" r="9525" b="9525"/>
                  <wp:docPr id="111" name="Kuva 111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6" w:type="dxa"/>
            <w:shd w:val="clear" w:color="auto" w:fill="auto"/>
            <w:vAlign w:val="center"/>
          </w:tcPr>
          <w:p w14:paraId="0F3D31C7" w14:textId="6967BBDA" w:rsidR="00022148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4B9E95C0" wp14:editId="1DE3D4BF">
                  <wp:extent cx="142875" cy="142875"/>
                  <wp:effectExtent l="0" t="0" r="9525" b="9525"/>
                  <wp:docPr id="115" name="Kuva 115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9AB5D42" w14:textId="4590C473" w:rsidR="00022148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5DCD3755" wp14:editId="24D0A3A1">
                  <wp:extent cx="142875" cy="142875"/>
                  <wp:effectExtent l="0" t="0" r="9525" b="9525"/>
                  <wp:docPr id="119" name="Kuva 119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7E258F21" w14:textId="1511E022" w:rsidR="00022148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69D03A10" wp14:editId="74505D1D">
                  <wp:extent cx="142875" cy="142875"/>
                  <wp:effectExtent l="0" t="0" r="9525" b="9525"/>
                  <wp:docPr id="123" name="Kuva 123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01F0E33F" w14:textId="00527F80" w:rsidR="00022148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77F1FE4E" wp14:editId="19B5E802">
                  <wp:extent cx="142875" cy="142875"/>
                  <wp:effectExtent l="0" t="0" r="9525" b="9525"/>
                  <wp:docPr id="127" name="Kuva 127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1" w:type="dxa"/>
            <w:vAlign w:val="center"/>
          </w:tcPr>
          <w:p w14:paraId="114A9DEA" w14:textId="285625C7" w:rsidR="00022148" w:rsidRPr="00A07FCA" w:rsidRDefault="008D1C41" w:rsidP="008D1C4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Yes</w:t>
            </w:r>
          </w:p>
        </w:tc>
        <w:tc>
          <w:tcPr>
            <w:tcW w:w="1909" w:type="dxa"/>
            <w:vAlign w:val="center"/>
          </w:tcPr>
          <w:p w14:paraId="7698CC0F" w14:textId="3D61B65B" w:rsidR="00022148" w:rsidRPr="00A07FCA" w:rsidRDefault="008D1C41" w:rsidP="008D1C4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Yes</w:t>
            </w:r>
          </w:p>
        </w:tc>
      </w:tr>
      <w:tr w:rsidR="0051145D" w:rsidRPr="00A07FCA" w14:paraId="53A19AB8" w14:textId="77777777" w:rsidTr="008D1C41">
        <w:tc>
          <w:tcPr>
            <w:tcW w:w="4433" w:type="dxa"/>
          </w:tcPr>
          <w:p w14:paraId="5AED9466" w14:textId="3D06AD15" w:rsidR="00022148" w:rsidRPr="00A07FCA" w:rsidRDefault="00D41632">
            <w:pPr>
              <w:rPr>
                <w:lang w:val="en-GB"/>
              </w:rPr>
            </w:pPr>
            <w:r w:rsidRPr="00D41632">
              <w:rPr>
                <w:lang w:val="en-GB"/>
              </w:rPr>
              <w:lastRenderedPageBreak/>
              <w:t>External support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6762F295" w14:textId="7ACF0516" w:rsidR="00022148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730328F5" wp14:editId="5B472488">
                  <wp:extent cx="142875" cy="142875"/>
                  <wp:effectExtent l="0" t="0" r="9525" b="9525"/>
                  <wp:docPr id="100" name="Kuva 100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5A011CB0" w14:textId="77289D38" w:rsidR="00022148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6C245D5C" wp14:editId="4A1E818A">
                  <wp:extent cx="142875" cy="142875"/>
                  <wp:effectExtent l="0" t="0" r="9525" b="9525"/>
                  <wp:docPr id="104" name="Kuva 104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77B66E9D" w14:textId="717BD589" w:rsidR="00022148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36BBD125" wp14:editId="5E535354">
                  <wp:extent cx="142875" cy="142875"/>
                  <wp:effectExtent l="0" t="0" r="9525" b="9525"/>
                  <wp:docPr id="108" name="Kuva 108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CBE85B5" w14:textId="7806143B" w:rsidR="00022148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1C4322AF" wp14:editId="569641CE">
                  <wp:extent cx="142875" cy="142875"/>
                  <wp:effectExtent l="0" t="0" r="9525" b="9525"/>
                  <wp:docPr id="112" name="Kuva 112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6" w:type="dxa"/>
            <w:shd w:val="clear" w:color="auto" w:fill="auto"/>
            <w:vAlign w:val="center"/>
          </w:tcPr>
          <w:p w14:paraId="241C3038" w14:textId="48656FBD" w:rsidR="00022148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767C8305" wp14:editId="21BB3D19">
                  <wp:extent cx="142875" cy="142875"/>
                  <wp:effectExtent l="0" t="0" r="9525" b="9525"/>
                  <wp:docPr id="116" name="Kuva 116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6872A869" w14:textId="7322129B" w:rsidR="00022148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7D30AA35" wp14:editId="4EFEB4A8">
                  <wp:extent cx="142875" cy="142875"/>
                  <wp:effectExtent l="0" t="0" r="9525" b="9525"/>
                  <wp:docPr id="120" name="Kuva 120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1B3BCB5" w14:textId="4A11118D" w:rsidR="00022148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0BDB3D58" wp14:editId="74CD1AC1">
                  <wp:extent cx="142875" cy="142875"/>
                  <wp:effectExtent l="0" t="0" r="9525" b="9525"/>
                  <wp:docPr id="124" name="Kuva 124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375B2932" w14:textId="7292455A" w:rsidR="00022148" w:rsidRPr="00A07FCA" w:rsidRDefault="0051145D" w:rsidP="0051145D">
            <w:pPr>
              <w:jc w:val="center"/>
              <w:rPr>
                <w:lang w:val="en-GB"/>
              </w:rPr>
            </w:pPr>
            <w:r>
              <w:rPr>
                <w:b/>
                <w:noProof/>
                <w:color w:val="ED7D31" w:themeColor="accent2"/>
                <w:lang w:val="en-GB"/>
              </w:rPr>
              <w:drawing>
                <wp:inline distT="0" distB="0" distL="0" distR="0" wp14:anchorId="707B8979" wp14:editId="4E55E9DB">
                  <wp:extent cx="142875" cy="142875"/>
                  <wp:effectExtent l="0" t="0" r="9525" b="9525"/>
                  <wp:docPr id="128" name="Kuva 128" descr="Seis tasaisella täytöll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va 1" descr="Seis tasaisella täytöllä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1" w:type="dxa"/>
            <w:vAlign w:val="center"/>
          </w:tcPr>
          <w:p w14:paraId="3F483AE8" w14:textId="3F6D2364" w:rsidR="00022148" w:rsidRPr="00A07FCA" w:rsidRDefault="008D1C41" w:rsidP="008D1C4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Yes</w:t>
            </w:r>
          </w:p>
        </w:tc>
        <w:tc>
          <w:tcPr>
            <w:tcW w:w="1909" w:type="dxa"/>
            <w:vAlign w:val="center"/>
          </w:tcPr>
          <w:p w14:paraId="5108A4A8" w14:textId="301CD12C" w:rsidR="00022148" w:rsidRPr="00A07FCA" w:rsidRDefault="008D1C41" w:rsidP="008D1C4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Yes</w:t>
            </w:r>
          </w:p>
        </w:tc>
      </w:tr>
      <w:tr w:rsidR="003E6801" w:rsidRPr="00A07FCA" w14:paraId="5C50E0CB" w14:textId="77777777" w:rsidTr="008D1C41">
        <w:trPr>
          <w:trHeight w:val="546"/>
        </w:trPr>
        <w:tc>
          <w:tcPr>
            <w:tcW w:w="4433" w:type="dxa"/>
            <w:shd w:val="clear" w:color="auto" w:fill="D9E2F3" w:themeFill="accent1" w:themeFillTint="33"/>
            <w:vAlign w:val="center"/>
          </w:tcPr>
          <w:p w14:paraId="2EBB89F8" w14:textId="09C35D67" w:rsidR="00022148" w:rsidRPr="00A07FCA" w:rsidRDefault="00D41632" w:rsidP="00CA6D4E">
            <w:pPr>
              <w:jc w:val="center"/>
              <w:rPr>
                <w:lang w:val="en-GB"/>
              </w:rPr>
            </w:pPr>
            <w:r w:rsidRPr="00D41632">
              <w:rPr>
                <w:lang w:val="en-GB"/>
              </w:rPr>
              <w:t>Education and training</w:t>
            </w:r>
          </w:p>
        </w:tc>
        <w:tc>
          <w:tcPr>
            <w:tcW w:w="774" w:type="dxa"/>
            <w:shd w:val="clear" w:color="auto" w:fill="92D050"/>
          </w:tcPr>
          <w:p w14:paraId="6BA8B0CE" w14:textId="77777777" w:rsidR="00022148" w:rsidRPr="00A07FCA" w:rsidRDefault="00022148">
            <w:pPr>
              <w:rPr>
                <w:lang w:val="en-GB"/>
              </w:rPr>
            </w:pPr>
          </w:p>
        </w:tc>
        <w:tc>
          <w:tcPr>
            <w:tcW w:w="774" w:type="dxa"/>
            <w:shd w:val="clear" w:color="auto" w:fill="92D050"/>
          </w:tcPr>
          <w:p w14:paraId="4193B424" w14:textId="77777777" w:rsidR="00022148" w:rsidRPr="00A07FCA" w:rsidRDefault="00022148">
            <w:pPr>
              <w:rPr>
                <w:lang w:val="en-GB"/>
              </w:rPr>
            </w:pPr>
          </w:p>
        </w:tc>
        <w:tc>
          <w:tcPr>
            <w:tcW w:w="774" w:type="dxa"/>
            <w:shd w:val="clear" w:color="auto" w:fill="92D050"/>
          </w:tcPr>
          <w:p w14:paraId="5A7292BB" w14:textId="77777777" w:rsidR="00022148" w:rsidRPr="00A07FCA" w:rsidRDefault="00022148">
            <w:pPr>
              <w:rPr>
                <w:lang w:val="en-GB"/>
              </w:rPr>
            </w:pPr>
          </w:p>
        </w:tc>
        <w:tc>
          <w:tcPr>
            <w:tcW w:w="708" w:type="dxa"/>
            <w:shd w:val="clear" w:color="auto" w:fill="92D050"/>
          </w:tcPr>
          <w:p w14:paraId="7873FEF9" w14:textId="77777777" w:rsidR="00022148" w:rsidRPr="00A07FCA" w:rsidRDefault="00022148">
            <w:pPr>
              <w:rPr>
                <w:lang w:val="en-GB"/>
              </w:rPr>
            </w:pPr>
          </w:p>
        </w:tc>
        <w:tc>
          <w:tcPr>
            <w:tcW w:w="706" w:type="dxa"/>
            <w:shd w:val="clear" w:color="auto" w:fill="92D050"/>
          </w:tcPr>
          <w:p w14:paraId="15099E01" w14:textId="77777777" w:rsidR="00022148" w:rsidRPr="00A07FCA" w:rsidRDefault="00022148">
            <w:pPr>
              <w:rPr>
                <w:lang w:val="en-GB"/>
              </w:rPr>
            </w:pPr>
          </w:p>
        </w:tc>
        <w:tc>
          <w:tcPr>
            <w:tcW w:w="702" w:type="dxa"/>
            <w:shd w:val="clear" w:color="auto" w:fill="92D050"/>
          </w:tcPr>
          <w:p w14:paraId="2CFF5678" w14:textId="77777777" w:rsidR="00022148" w:rsidRPr="00A07FCA" w:rsidRDefault="00022148">
            <w:pPr>
              <w:rPr>
                <w:lang w:val="en-GB"/>
              </w:rPr>
            </w:pPr>
          </w:p>
        </w:tc>
        <w:tc>
          <w:tcPr>
            <w:tcW w:w="702" w:type="dxa"/>
            <w:shd w:val="clear" w:color="auto" w:fill="92D050"/>
          </w:tcPr>
          <w:p w14:paraId="5AA505B8" w14:textId="77777777" w:rsidR="00022148" w:rsidRPr="00A07FCA" w:rsidRDefault="00022148">
            <w:pPr>
              <w:rPr>
                <w:lang w:val="en-GB"/>
              </w:rPr>
            </w:pPr>
          </w:p>
        </w:tc>
        <w:tc>
          <w:tcPr>
            <w:tcW w:w="701" w:type="dxa"/>
            <w:shd w:val="clear" w:color="auto" w:fill="92D050"/>
          </w:tcPr>
          <w:p w14:paraId="07D952AB" w14:textId="77777777" w:rsidR="00022148" w:rsidRPr="00A07FCA" w:rsidRDefault="00022148">
            <w:pPr>
              <w:rPr>
                <w:lang w:val="en-GB"/>
              </w:rPr>
            </w:pPr>
          </w:p>
        </w:tc>
        <w:tc>
          <w:tcPr>
            <w:tcW w:w="1811" w:type="dxa"/>
            <w:vAlign w:val="center"/>
          </w:tcPr>
          <w:p w14:paraId="37451009" w14:textId="269E0ED7" w:rsidR="00022148" w:rsidRPr="00A07FCA" w:rsidRDefault="008D1C41" w:rsidP="008D1C4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Yes</w:t>
            </w:r>
          </w:p>
        </w:tc>
        <w:tc>
          <w:tcPr>
            <w:tcW w:w="1909" w:type="dxa"/>
            <w:vAlign w:val="center"/>
          </w:tcPr>
          <w:p w14:paraId="6F84FFA9" w14:textId="6F30254D" w:rsidR="00022148" w:rsidRPr="00A07FCA" w:rsidRDefault="008D1C41" w:rsidP="008D1C4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Yes</w:t>
            </w:r>
          </w:p>
        </w:tc>
      </w:tr>
      <w:tr w:rsidR="003E6801" w:rsidRPr="00A07FCA" w14:paraId="68BD0D68" w14:textId="77777777" w:rsidTr="008D1C41">
        <w:trPr>
          <w:trHeight w:val="568"/>
        </w:trPr>
        <w:tc>
          <w:tcPr>
            <w:tcW w:w="4433" w:type="dxa"/>
            <w:shd w:val="clear" w:color="auto" w:fill="D9E2F3" w:themeFill="accent1" w:themeFillTint="33"/>
            <w:vAlign w:val="center"/>
          </w:tcPr>
          <w:p w14:paraId="40A75433" w14:textId="13001971" w:rsidR="00022148" w:rsidRPr="00A07FCA" w:rsidRDefault="00D41632" w:rsidP="00CA6D4E">
            <w:pPr>
              <w:jc w:val="center"/>
              <w:rPr>
                <w:lang w:val="en-GB"/>
              </w:rPr>
            </w:pPr>
            <w:r w:rsidRPr="00D41632">
              <w:rPr>
                <w:lang w:val="en-GB"/>
              </w:rPr>
              <w:t>Monitoring and alerting</w:t>
            </w:r>
          </w:p>
        </w:tc>
        <w:tc>
          <w:tcPr>
            <w:tcW w:w="774" w:type="dxa"/>
            <w:shd w:val="clear" w:color="auto" w:fill="92D050"/>
          </w:tcPr>
          <w:p w14:paraId="6E560FB3" w14:textId="77777777" w:rsidR="00022148" w:rsidRPr="00A07FCA" w:rsidRDefault="00022148">
            <w:pPr>
              <w:rPr>
                <w:lang w:val="en-GB"/>
              </w:rPr>
            </w:pPr>
          </w:p>
        </w:tc>
        <w:tc>
          <w:tcPr>
            <w:tcW w:w="774" w:type="dxa"/>
            <w:shd w:val="clear" w:color="auto" w:fill="92D050"/>
          </w:tcPr>
          <w:p w14:paraId="76A54ACC" w14:textId="77777777" w:rsidR="00022148" w:rsidRPr="00A07FCA" w:rsidRDefault="00022148">
            <w:pPr>
              <w:rPr>
                <w:lang w:val="en-GB"/>
              </w:rPr>
            </w:pPr>
          </w:p>
        </w:tc>
        <w:tc>
          <w:tcPr>
            <w:tcW w:w="774" w:type="dxa"/>
            <w:shd w:val="clear" w:color="auto" w:fill="92D050"/>
          </w:tcPr>
          <w:p w14:paraId="3E336F38" w14:textId="77777777" w:rsidR="00022148" w:rsidRPr="00A07FCA" w:rsidRDefault="00022148">
            <w:pPr>
              <w:rPr>
                <w:lang w:val="en-GB"/>
              </w:rPr>
            </w:pPr>
          </w:p>
        </w:tc>
        <w:tc>
          <w:tcPr>
            <w:tcW w:w="708" w:type="dxa"/>
            <w:shd w:val="clear" w:color="auto" w:fill="92D050"/>
          </w:tcPr>
          <w:p w14:paraId="563E7B9A" w14:textId="77777777" w:rsidR="00022148" w:rsidRPr="00A07FCA" w:rsidRDefault="00022148">
            <w:pPr>
              <w:rPr>
                <w:lang w:val="en-GB"/>
              </w:rPr>
            </w:pPr>
          </w:p>
        </w:tc>
        <w:tc>
          <w:tcPr>
            <w:tcW w:w="706" w:type="dxa"/>
            <w:shd w:val="clear" w:color="auto" w:fill="92D050"/>
          </w:tcPr>
          <w:p w14:paraId="3618AEFE" w14:textId="77777777" w:rsidR="00022148" w:rsidRPr="00A07FCA" w:rsidRDefault="00022148">
            <w:pPr>
              <w:rPr>
                <w:lang w:val="en-GB"/>
              </w:rPr>
            </w:pPr>
          </w:p>
        </w:tc>
        <w:tc>
          <w:tcPr>
            <w:tcW w:w="702" w:type="dxa"/>
            <w:shd w:val="clear" w:color="auto" w:fill="92D050"/>
          </w:tcPr>
          <w:p w14:paraId="6BFE1D43" w14:textId="77777777" w:rsidR="00022148" w:rsidRPr="00A07FCA" w:rsidRDefault="00022148">
            <w:pPr>
              <w:rPr>
                <w:lang w:val="en-GB"/>
              </w:rPr>
            </w:pPr>
          </w:p>
        </w:tc>
        <w:tc>
          <w:tcPr>
            <w:tcW w:w="702" w:type="dxa"/>
            <w:shd w:val="clear" w:color="auto" w:fill="92D050"/>
          </w:tcPr>
          <w:p w14:paraId="0EB58F20" w14:textId="77777777" w:rsidR="00022148" w:rsidRPr="00A07FCA" w:rsidRDefault="00022148">
            <w:pPr>
              <w:rPr>
                <w:lang w:val="en-GB"/>
              </w:rPr>
            </w:pPr>
          </w:p>
        </w:tc>
        <w:tc>
          <w:tcPr>
            <w:tcW w:w="701" w:type="dxa"/>
            <w:shd w:val="clear" w:color="auto" w:fill="FF6464"/>
          </w:tcPr>
          <w:p w14:paraId="664074CC" w14:textId="77777777" w:rsidR="00022148" w:rsidRPr="00A07FCA" w:rsidRDefault="00022148">
            <w:pPr>
              <w:rPr>
                <w:lang w:val="en-GB"/>
              </w:rPr>
            </w:pPr>
          </w:p>
        </w:tc>
        <w:tc>
          <w:tcPr>
            <w:tcW w:w="1811" w:type="dxa"/>
            <w:vAlign w:val="center"/>
          </w:tcPr>
          <w:p w14:paraId="51CD9C76" w14:textId="07DF2122" w:rsidR="00022148" w:rsidRPr="00A07FCA" w:rsidRDefault="008D1C41" w:rsidP="008D1C4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Yes</w:t>
            </w:r>
          </w:p>
        </w:tc>
        <w:tc>
          <w:tcPr>
            <w:tcW w:w="1909" w:type="dxa"/>
            <w:vAlign w:val="center"/>
          </w:tcPr>
          <w:p w14:paraId="57F8395A" w14:textId="4FD7EF9F" w:rsidR="00022148" w:rsidRPr="00A07FCA" w:rsidRDefault="008D1C41" w:rsidP="008D1C4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Partly</w:t>
            </w:r>
          </w:p>
        </w:tc>
      </w:tr>
    </w:tbl>
    <w:p w14:paraId="6F01F885" w14:textId="77777777" w:rsidR="00727294" w:rsidRDefault="00727294"/>
    <w:sectPr w:rsidR="00727294" w:rsidSect="00F27940">
      <w:pgSz w:w="16838" w:h="11906" w:orient="landscape"/>
      <w:pgMar w:top="1134" w:right="1417" w:bottom="1134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Huot, Caroline" w:date="2023-09-05T16:06:00Z" w:initials="HC">
    <w:p w14:paraId="2A2995A5" w14:textId="74518FE9" w:rsidR="008D597A" w:rsidRDefault="008D597A">
      <w:pPr>
        <w:pStyle w:val="Kommentinteksti"/>
      </w:pPr>
      <w:r>
        <w:rPr>
          <w:rStyle w:val="Kommentinviite"/>
        </w:rPr>
        <w:annotationRef/>
      </w:r>
      <w:r>
        <w:t>I’ve added technology to make the difference with equipment readiness. For example, where multi-constellation receiver technology is ready, we’ve have not verified that all marine certified receivers are multi-constellation.</w:t>
      </w:r>
    </w:p>
  </w:comment>
  <w:comment w:id="7" w:author="Huot, Caroline" w:date="2023-09-05T10:24:00Z" w:initials="HC">
    <w:p w14:paraId="6FF92043" w14:textId="05828B65" w:rsidR="007D51AA" w:rsidRDefault="007D51AA">
      <w:pPr>
        <w:pStyle w:val="Kommentinteksti"/>
      </w:pPr>
      <w:r>
        <w:rPr>
          <w:rStyle w:val="Kommentinviite"/>
        </w:rPr>
        <w:annotationRef/>
      </w:r>
      <w:r>
        <w:t>Should we not evaluate the measures titles in the first row ? For example, Failsafe system are depict in 4 categories : service infrastructure, DF, signal authentication and encryption which are each individually evaluated.</w:t>
      </w:r>
    </w:p>
  </w:comment>
  <w:comment w:id="10" w:author="Huot, Caroline" w:date="2023-09-05T10:44:00Z" w:initials="HC">
    <w:p w14:paraId="4CA79338" w14:textId="1CD68505" w:rsidR="00FC1858" w:rsidRDefault="00FC1858">
      <w:pPr>
        <w:pStyle w:val="Kommentinteksti"/>
      </w:pPr>
      <w:r>
        <w:rPr>
          <w:rStyle w:val="Kommentinviite"/>
        </w:rPr>
        <w:annotationRef/>
      </w:r>
      <w:r>
        <w:t xml:space="preserve">Section 5.1.1 defines </w:t>
      </w:r>
      <w:r w:rsidR="000973DB">
        <w:t>countermeasures for different types of signal interference such as Dual frequency. The way this guideline as been written, ”Service Infrastructure design” should be a title only similar to ”user receiver ” is. I suggest to remove this row.</w:t>
      </w:r>
    </w:p>
  </w:comment>
  <w:comment w:id="12" w:author="Huot, Caroline" w:date="2023-09-06T08:59:00Z" w:initials="HC">
    <w:p w14:paraId="72A6A00D" w14:textId="77777777" w:rsidR="00D219C6" w:rsidRDefault="00D219C6" w:rsidP="00D219C6">
      <w:pPr>
        <w:pStyle w:val="Kommentinteksti"/>
      </w:pPr>
      <w:r>
        <w:rPr>
          <w:rStyle w:val="Kommentinviite"/>
        </w:rPr>
        <w:annotationRef/>
      </w:r>
      <w:r>
        <w:t xml:space="preserve">In addition to colour, we could have symbols for the different measure. This would prevent loosing the information when printing the document in black/white. For example, green : </w:t>
      </w:r>
      <w:r>
        <w:rPr>
          <w:rFonts w:cstheme="majorHAnsi"/>
        </w:rPr>
        <w:t>↑; yellow: →; red:</w:t>
      </w:r>
      <w:r w:rsidRPr="00437AE2">
        <w:rPr>
          <w:rFonts w:cstheme="majorHAnsi"/>
        </w:rPr>
        <w:t xml:space="preserve"> </w:t>
      </w:r>
      <w:r>
        <w:rPr>
          <w:rFonts w:cstheme="majorHAnsi"/>
        </w:rPr>
        <w:t xml:space="preserve">↓ or </w:t>
      </w:r>
    </w:p>
    <w:p w14:paraId="0EA1C6EC" w14:textId="7D5710E6" w:rsidR="00D219C6" w:rsidRDefault="00D219C6" w:rsidP="00D219C6">
      <w:pPr>
        <w:pStyle w:val="Kommentinteksti"/>
      </w:pPr>
      <w:r>
        <w:t>Green:</w:t>
      </w:r>
      <w:r>
        <w:rPr>
          <w:rFonts w:cstheme="minorHAnsi"/>
        </w:rPr>
        <w:sym w:font="Symbol" w:char="F0D6"/>
      </w:r>
      <w:r>
        <w:t>; yellow:~;red: x</w:t>
      </w:r>
    </w:p>
  </w:comment>
  <w:comment w:id="27" w:author="Huot, Caroline" w:date="2023-09-05T13:37:00Z" w:initials="HC">
    <w:p w14:paraId="0249ADC2" w14:textId="19B8279B" w:rsidR="00B002BD" w:rsidRDefault="00B002BD">
      <w:pPr>
        <w:pStyle w:val="Kommentinteksti"/>
      </w:pPr>
      <w:r>
        <w:rPr>
          <w:rStyle w:val="Kommentinviite"/>
        </w:rPr>
        <w:annotationRef/>
      </w:r>
      <w:r>
        <w:t>To be consistent with the table of content</w:t>
      </w:r>
    </w:p>
  </w:comment>
  <w:comment w:id="29" w:author="Huot, Caroline" w:date="2023-09-05T13:51:00Z" w:initials="HC">
    <w:p w14:paraId="11022985" w14:textId="5ACD6AD6" w:rsidR="003822A0" w:rsidRDefault="003822A0">
      <w:pPr>
        <w:pStyle w:val="Kommentinteksti"/>
      </w:pPr>
      <w:r>
        <w:rPr>
          <w:rStyle w:val="Kommentinviite"/>
        </w:rPr>
        <w:annotationRef/>
      </w:r>
      <w:r>
        <w:t>We should add some text in section 5.1.2.1 about jamming</w:t>
      </w:r>
      <w:r w:rsidR="009B04C2">
        <w:t xml:space="preserve"> and spoofing.</w:t>
      </w:r>
    </w:p>
  </w:comment>
  <w:comment w:id="30" w:author="Huot, Caroline" w:date="2023-09-05T14:28:00Z" w:initials="HC">
    <w:p w14:paraId="46252A7E" w14:textId="113007E1" w:rsidR="00472765" w:rsidRDefault="00472765">
      <w:pPr>
        <w:pStyle w:val="Kommentinteksti"/>
      </w:pPr>
      <w:r>
        <w:rPr>
          <w:rStyle w:val="Kommentinviite"/>
        </w:rPr>
        <w:annotationRef/>
      </w:r>
      <w:r>
        <w:t xml:space="preserve">This square should be </w:t>
      </w:r>
      <w:r w:rsidR="00167C90">
        <w:t>yellow</w:t>
      </w:r>
      <w:r>
        <w:t xml:space="preserve">. If there is a </w:t>
      </w:r>
      <w:r w:rsidR="00167C90">
        <w:t xml:space="preserve">major </w:t>
      </w:r>
      <w:r>
        <w:t>space weather event, it will affect all GNSS not just one constellation.</w:t>
      </w:r>
    </w:p>
  </w:comment>
  <w:comment w:id="31" w:author="Huot, Caroline" w:date="2023-09-05T14:20:00Z" w:initials="HC">
    <w:p w14:paraId="6CFC702D" w14:textId="2CC88906" w:rsidR="009B04C2" w:rsidRDefault="009B04C2">
      <w:pPr>
        <w:pStyle w:val="Kommentinteksti"/>
      </w:pPr>
      <w:r>
        <w:rPr>
          <w:rStyle w:val="Kommentinviite"/>
        </w:rPr>
        <w:annotationRef/>
      </w:r>
      <w:r>
        <w:t>I’m not sure if a multi-Constellation receiver is a mitigation to space/control segment of GNSS system ?</w:t>
      </w:r>
    </w:p>
  </w:comment>
  <w:comment w:id="33" w:author="Huot, Caroline" w:date="2023-09-05T14:55:00Z" w:initials="HC">
    <w:p w14:paraId="2BA32E1F" w14:textId="7D7AECD6" w:rsidR="005C50A1" w:rsidRDefault="005C50A1">
      <w:pPr>
        <w:pStyle w:val="Kommentinteksti"/>
      </w:pPr>
      <w:r>
        <w:rPr>
          <w:rStyle w:val="Kommentinviite"/>
        </w:rPr>
        <w:annotationRef/>
      </w:r>
      <w:r>
        <w:t>I would put a yellow here as MF cannot mitigate space weather geomagnetic or scintillation event.</w:t>
      </w:r>
    </w:p>
  </w:comment>
  <w:comment w:id="34" w:author="Huot, Caroline" w:date="2023-09-05T14:35:00Z" w:initials="HC">
    <w:p w14:paraId="5AC6CCE3" w14:textId="0A9EA14C" w:rsidR="002B40F7" w:rsidRDefault="002B40F7">
      <w:pPr>
        <w:pStyle w:val="Kommentinteksti"/>
      </w:pPr>
      <w:r>
        <w:rPr>
          <w:rStyle w:val="Kommentinviite"/>
        </w:rPr>
        <w:annotationRef/>
      </w:r>
      <w:r>
        <w:t>I’m not sure if a multi-Frequency receiver is a mitigation to space/control segment of GNSS system ?</w:t>
      </w:r>
    </w:p>
  </w:comment>
  <w:comment w:id="35" w:author="Huot, Caroline" w:date="2023-09-05T15:22:00Z" w:initials="HC">
    <w:p w14:paraId="60B3A33C" w14:textId="352D1ECB" w:rsidR="00167C90" w:rsidRDefault="00167C90">
      <w:pPr>
        <w:pStyle w:val="Kommentinteksti"/>
      </w:pPr>
      <w:r>
        <w:rPr>
          <w:rStyle w:val="Kommentinviite"/>
        </w:rPr>
        <w:annotationRef/>
      </w:r>
      <w:r>
        <w:t>To be consistent with the table of content.</w:t>
      </w:r>
    </w:p>
  </w:comment>
  <w:comment w:id="38" w:author="Huot, Caroline" w:date="2023-09-05T15:22:00Z" w:initials="HC">
    <w:p w14:paraId="65A7B9C7" w14:textId="7150D2AB" w:rsidR="00167C90" w:rsidRDefault="00167C90">
      <w:pPr>
        <w:pStyle w:val="Kommentinteksti"/>
      </w:pPr>
      <w:r>
        <w:rPr>
          <w:rStyle w:val="Kommentinviite"/>
        </w:rPr>
        <w:annotationRef/>
      </w:r>
      <w:r>
        <w:t>I would put yellow for similar reason as MF above.</w:t>
      </w:r>
    </w:p>
  </w:comment>
  <w:comment w:id="40" w:author="Huot, Caroline" w:date="2023-09-05T15:27:00Z" w:initials="HC">
    <w:p w14:paraId="1A8B05EB" w14:textId="7979FA18" w:rsidR="00167C90" w:rsidRDefault="00167C90">
      <w:pPr>
        <w:pStyle w:val="Kommentinteksti"/>
      </w:pPr>
      <w:r>
        <w:rPr>
          <w:rStyle w:val="Kommentinviite"/>
        </w:rPr>
        <w:annotationRef/>
      </w:r>
      <w:r>
        <w:t>I don’t think the capacity of a receiver to authenticate the signal received can mitigate the vulnerability of the GNSS space segment. It should be red like the co</w:t>
      </w:r>
      <w:r w:rsidR="00D219C6">
        <w:t>n</w:t>
      </w:r>
      <w:r>
        <w:t>trol segment.</w:t>
      </w:r>
    </w:p>
  </w:comment>
  <w:comment w:id="41" w:author="Huot, Caroline" w:date="2023-09-06T13:50:00Z" w:initials="HC">
    <w:p w14:paraId="7DC9A0C2" w14:textId="324A127D" w:rsidR="00FF7A32" w:rsidRDefault="00FF7A32">
      <w:pPr>
        <w:pStyle w:val="Kommentinteksti"/>
      </w:pPr>
      <w:r>
        <w:rPr>
          <w:rStyle w:val="Kommentinviite"/>
        </w:rPr>
        <w:annotationRef/>
      </w:r>
      <w:r>
        <w:t xml:space="preserve">I didn’t see in the guideline why LEO-based systems can mitigate GNSS vulnerabilities only in certain cases. </w:t>
      </w:r>
    </w:p>
  </w:comment>
  <w:comment w:id="42" w:author="Huot, Caroline" w:date="2023-09-05T16:16:00Z" w:initials="HC">
    <w:p w14:paraId="15BFABCA" w14:textId="4AB30562" w:rsidR="00F6423F" w:rsidRDefault="00F6423F">
      <w:pPr>
        <w:pStyle w:val="Kommentinteksti"/>
      </w:pPr>
      <w:r>
        <w:rPr>
          <w:rStyle w:val="Kommentinviite"/>
        </w:rPr>
        <w:annotationRef/>
      </w:r>
      <w:r>
        <w:t>I would put yellow as not all terrestrial-based system have proven to be anti-jamming (ex.. R-Mode).</w:t>
      </w:r>
    </w:p>
  </w:comment>
  <w:comment w:id="43" w:author="Huot, Caroline" w:date="2023-09-05T16:18:00Z" w:initials="HC">
    <w:p w14:paraId="57321FE8" w14:textId="14C67918" w:rsidR="00F6423F" w:rsidRDefault="00F6423F">
      <w:pPr>
        <w:pStyle w:val="Kommentinteksti"/>
      </w:pPr>
      <w:r>
        <w:rPr>
          <w:rStyle w:val="Kommentinviite"/>
        </w:rPr>
        <w:annotationRef/>
      </w:r>
      <w:r>
        <w:t>I would put yellow as not all terrestrial-based systems have anti-spoofing capabilities (ex. Locata, R-Mode)</w:t>
      </w:r>
    </w:p>
  </w:comment>
  <w:comment w:id="44" w:author="Huot, Caroline" w:date="2023-09-06T10:38:00Z" w:initials="HC">
    <w:p w14:paraId="6037E50F" w14:textId="41147C9E" w:rsidR="0040106B" w:rsidRDefault="0040106B">
      <w:pPr>
        <w:pStyle w:val="Kommentinteksti"/>
      </w:pPr>
      <w:r>
        <w:rPr>
          <w:rStyle w:val="Kommentinviite"/>
        </w:rPr>
        <w:annotationRef/>
      </w:r>
      <w:r>
        <w:t xml:space="preserve">I would put yellow as </w:t>
      </w:r>
      <w:r>
        <w:rPr>
          <w:lang w:val="en-CA"/>
        </w:rPr>
        <w:t xml:space="preserve"> i</w:t>
      </w:r>
      <w:r w:rsidRPr="00A83D1F">
        <w:rPr>
          <w:lang w:val="en-CA"/>
        </w:rPr>
        <w:t>n some dead reckoning situations when GNSS signals are inaccessible, such as jamming, current IMU technology allows navigation for a short period of time only</w:t>
      </w:r>
      <w:r>
        <w:rPr>
          <w:lang w:val="en-CA"/>
        </w:rPr>
        <w:t>.</w:t>
      </w:r>
    </w:p>
  </w:comment>
  <w:comment w:id="45" w:author="Huot, Caroline" w:date="2023-09-06T10:43:00Z" w:initials="HC">
    <w:p w14:paraId="2F0377FE" w14:textId="2D5B2B32" w:rsidR="0040106B" w:rsidRDefault="0040106B">
      <w:pPr>
        <w:pStyle w:val="Kommentinteksti"/>
      </w:pPr>
      <w:r>
        <w:rPr>
          <w:rStyle w:val="Kommentinviite"/>
        </w:rPr>
        <w:annotationRef/>
      </w:r>
      <w:r>
        <w:t>I would put yellow for same reason as for jamming above.</w:t>
      </w:r>
    </w:p>
  </w:comment>
  <w:comment w:id="46" w:author="Huot, Caroline" w:date="2023-09-06T10:50:00Z" w:initials="HC">
    <w:p w14:paraId="07D2443A" w14:textId="0580CA87" w:rsidR="00DF2F4E" w:rsidRDefault="00DF2F4E">
      <w:pPr>
        <w:pStyle w:val="Kommentinteksti"/>
      </w:pPr>
      <w:r>
        <w:rPr>
          <w:rStyle w:val="Kommentinviite"/>
        </w:rPr>
        <w:annotationRef/>
      </w:r>
      <w:r>
        <w:t>The space/control segment should be red as using onboard sensors do not mitigate GNSS space segment vulnerability but rather complement navigation with an alternative technique.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A2995A5" w15:done="0"/>
  <w15:commentEx w15:paraId="6FF92043" w15:done="0"/>
  <w15:commentEx w15:paraId="4CA79338" w15:done="0"/>
  <w15:commentEx w15:paraId="0EA1C6EC" w15:done="0"/>
  <w15:commentEx w15:paraId="0249ADC2" w15:done="0"/>
  <w15:commentEx w15:paraId="11022985" w15:done="0"/>
  <w15:commentEx w15:paraId="46252A7E" w15:done="0"/>
  <w15:commentEx w15:paraId="6CFC702D" w15:done="0"/>
  <w15:commentEx w15:paraId="2BA32E1F" w15:done="0"/>
  <w15:commentEx w15:paraId="5AC6CCE3" w15:done="0"/>
  <w15:commentEx w15:paraId="60B3A33C" w15:done="0"/>
  <w15:commentEx w15:paraId="65A7B9C7" w15:done="0"/>
  <w15:commentEx w15:paraId="1A8B05EB" w15:done="0"/>
  <w15:commentEx w15:paraId="7DC9A0C2" w15:done="0"/>
  <w15:commentEx w15:paraId="15BFABCA" w15:done="0"/>
  <w15:commentEx w15:paraId="57321FE8" w15:done="0"/>
  <w15:commentEx w15:paraId="6037E50F" w15:done="0"/>
  <w15:commentEx w15:paraId="2F0377FE" w15:done="0"/>
  <w15:commentEx w15:paraId="07D2443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A1D081" w16cex:dateUtc="2023-09-05T20:06:00Z"/>
  <w16cex:commentExtensible w16cex:durableId="28A1805E" w16cex:dateUtc="2023-09-05T14:24:00Z"/>
  <w16cex:commentExtensible w16cex:durableId="28A184FA" w16cex:dateUtc="2023-09-05T14:44:00Z"/>
  <w16cex:commentExtensible w16cex:durableId="28A2BDF3" w16cex:dateUtc="2023-09-06T12:59:00Z"/>
  <w16cex:commentExtensible w16cex:durableId="28A1AD81" w16cex:dateUtc="2023-09-05T17:37:00Z"/>
  <w16cex:commentExtensible w16cex:durableId="28A1B0C7" w16cex:dateUtc="2023-09-05T17:51:00Z"/>
  <w16cex:commentExtensible w16cex:durableId="28A1B9AB" w16cex:dateUtc="2023-09-05T18:28:00Z"/>
  <w16cex:commentExtensible w16cex:durableId="28A1B7A2" w16cex:dateUtc="2023-09-05T18:20:00Z"/>
  <w16cex:commentExtensible w16cex:durableId="28A1BFCA" w16cex:dateUtc="2023-09-05T18:55:00Z"/>
  <w16cex:commentExtensible w16cex:durableId="28A1BB30" w16cex:dateUtc="2023-09-05T18:35:00Z"/>
  <w16cex:commentExtensible w16cex:durableId="28A1C620" w16cex:dateUtc="2023-09-05T19:22:00Z"/>
  <w16cex:commentExtensible w16cex:durableId="28A1C649" w16cex:dateUtc="2023-09-05T19:22:00Z"/>
  <w16cex:commentExtensible w16cex:durableId="28A1C756" w16cex:dateUtc="2023-09-05T19:27:00Z"/>
  <w16cex:commentExtensible w16cex:durableId="28A30209" w16cex:dateUtc="2023-09-06T17:50:00Z"/>
  <w16cex:commentExtensible w16cex:durableId="28A1D2DB" w16cex:dateUtc="2023-09-05T20:16:00Z"/>
  <w16cex:commentExtensible w16cex:durableId="28A1D33B" w16cex:dateUtc="2023-09-05T20:18:00Z"/>
  <w16cex:commentExtensible w16cex:durableId="28A2D50B" w16cex:dateUtc="2023-09-06T14:38:00Z"/>
  <w16cex:commentExtensible w16cex:durableId="28A2D668" w16cex:dateUtc="2023-09-06T14:43:00Z"/>
  <w16cex:commentExtensible w16cex:durableId="28A2D7E9" w16cex:dateUtc="2023-09-06T14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A2995A5" w16cid:durableId="28A1D081"/>
  <w16cid:commentId w16cid:paraId="6FF92043" w16cid:durableId="28A1805E"/>
  <w16cid:commentId w16cid:paraId="4CA79338" w16cid:durableId="28A184FA"/>
  <w16cid:commentId w16cid:paraId="0EA1C6EC" w16cid:durableId="28A2BDF3"/>
  <w16cid:commentId w16cid:paraId="0249ADC2" w16cid:durableId="28A1AD81"/>
  <w16cid:commentId w16cid:paraId="11022985" w16cid:durableId="28A1B0C7"/>
  <w16cid:commentId w16cid:paraId="46252A7E" w16cid:durableId="28A1B9AB"/>
  <w16cid:commentId w16cid:paraId="6CFC702D" w16cid:durableId="28A1B7A2"/>
  <w16cid:commentId w16cid:paraId="2BA32E1F" w16cid:durableId="28A1BFCA"/>
  <w16cid:commentId w16cid:paraId="5AC6CCE3" w16cid:durableId="28A1BB30"/>
  <w16cid:commentId w16cid:paraId="60B3A33C" w16cid:durableId="28A1C620"/>
  <w16cid:commentId w16cid:paraId="65A7B9C7" w16cid:durableId="28A1C649"/>
  <w16cid:commentId w16cid:paraId="1A8B05EB" w16cid:durableId="28A1C756"/>
  <w16cid:commentId w16cid:paraId="7DC9A0C2" w16cid:durableId="28A30209"/>
  <w16cid:commentId w16cid:paraId="15BFABCA" w16cid:durableId="28A1D2DB"/>
  <w16cid:commentId w16cid:paraId="57321FE8" w16cid:durableId="28A1D33B"/>
  <w16cid:commentId w16cid:paraId="6037E50F" w16cid:durableId="28A2D50B"/>
  <w16cid:commentId w16cid:paraId="2F0377FE" w16cid:durableId="28A2D668"/>
  <w16cid:commentId w16cid:paraId="07D2443A" w16cid:durableId="28A2D7E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2" type="#_x0000_t75" alt="Seis tasaisella täytöllä" style="width:11.25pt;height:11.25pt;visibility:visible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AzC/T2AEAAN4DAAAOAAAAZHJzL2Uyb0RvYy54bWykk0uO&#10;2zAMhvcFegdB+xlngj4GRpLZBFMULdqgrz0j07FQvUAxTnKfOUMvkIuVst10umoxXVggJfvnR+r3&#10;4u7oneqRso1hqW+uZ1phMLGxYbfUX7/cX91qlRlCAy4GXOoTZn23ev5scUg1zmMXXYOkRCTk+pCW&#10;umNOdVVl06GHfB0TBjlsI3lgSWlXNQQHUfeums9mr6pDpCZRNJiz7K7HQ70a9NsWDX9s24ys3FIL&#10;Gw8rDeu2rNVqAfWOIHXWTBjwBAoPNkjRi9QaGNSe7BOkkjW8JxQ1iWp5JiyJ/kNtEvH/pOGBvu/T&#10;lYk+AdutdZZPw7QnqNBvrNnQSGg+9BtStpHb1yqAl0t+t+9BSdZgNjLrz2izYshgMzoHis8PJz7/&#10;cO78UOZf2iwiRVLSquR/VNg6m+6tc2W+JZ56EeW/uyW2rTW4jmbvMfBoGUInbcWQO5uyVlSj36Lw&#10;09tGoI3YlaWJRDbw6I/MhGy6Ur8Vjk/iqgIK9eVggP7NWVrIqUwI6mNLXrWC/a1MqOwIkzoOFjxd&#10;LIhHVkY2b17Mb1+/FAo5muKxVJEpHyfK/AajVyUQZmEZRKF/nyeqX69MsxxBBkLhGrgnwxeXPs4l&#10;fvxbrn4CAAD//wMAUEsDBAoAAAAAAAAAIQDPSyosAwoAAAMKAAAUAAAAZHJzL21lZGlhL2ltYWdl&#10;MS5wbmeJUE5HDQoaCgAAAA1JSERSAAABgAAAAYAIBgAAAKTHtb8AAAABc1JHQgCuzhzpAAAABGdB&#10;TUEAALGPC/xhBQAAAAlwSFlzAAA7DgAAOw4BzLahgwAACZhJREFUeF7t1LEJQgEUQ9E/orM5mRtp&#10;k/K1gSDnwlkgRR5JkiRJkiRJkiRJkiRJkiRJkiRJkiRJkiRJkiRJkiRJkiRJkiRJkiRJkiRJkiRJ&#10;kiRJkiRJkiRJkiRJkiRJkiRJkiRJkiRJkiRJkiRJkiRJkiRJkiRJkiRJkiRJkiRJkiRJkv6t9+f1&#10;BViUm1Kra3SABbkptbpGB1iQm1Kra3SABbkptbpGB1iQm1Kra3SABbkptbpGB1iQm1Kra3SABbkp&#10;tbpGB1iQm1Kra3SABbkptbpGB1iQm1Kra3SABbkptbpGB1iQm1Kra3SABbkptbpGB1iQm1Kra3SA&#10;BbkptbpGB1iQm1Kra3SABbkptbpGB1iQm1Kra3SABbkptbpGB1iQm1Kra3SABbkptbpGB1iQm1Kr&#10;a3SABbkptbpGB1iQm1Kra3SABbkptbpGB1iQm1Kra3SABbkptbpGB1iQm1Kra3SABbkptbpGB1iQ&#10;m1Kra3SABbkptbpGB1iQm1Kra3SABbkptbpGB1iQm1Kra3SABbkptbpGB1iQm1Kra3SABbkptbpG&#10;B1iQm1Kra3SABbkptbpGB1iQm1Kra3SABbkptbpGB1iQm1Kra3SABbkptbpGB1iQm1Kra3SABbkp&#10;tbpGB1iQm1Kra3SABbkptbpGB1iQm1Kra3SABbkptbpGB1iQm1Kra3SABbkptbpGB1iQm1Kra3SA&#10;BbkptbpGB1iQm1Kra3SABbkptbpGB1iQm1Kra3SABbkptbpGB1iQm1Kra3SABbkptbpGB1iQm1Kr&#10;a3SABbkptbpGB1iQm1Kra3SABbkptbpGB1iQm1Kra3SABbkptbpGB1iQm1Kra3SABbkptbpGB1iQ&#10;m1Kra3SABbkptbpGB1iQm1Kra3SABbkptbpGB1iQm1Kra3SABbkptbpGB1iQm1Kra3SABbkptbpG&#10;B1iQm1Kra3SABbkptbpGB1iQm1Kra3SABbkptbpGB1iQm1Kra3SABbkptbpGB1iQm1Kra3SABbkp&#10;tbpGB1iQm1Kra3SABbkptbpGB1iQm1Kra3SABbkptbpGB1iQm1Kra3SABbkptbpGB1iQm1Kra3SA&#10;BbkptbpGB1iQm1Kra3SABbkptbpGB1iQm1Kra3SABbkptbpGB1iQm1Kra3SABbkptbpGB1iQm1Kr&#10;a3SABbkptbpGB1iQm1Kra3SABbkptbpGB1iQm1Kra3SABbkptbpGB1iQm1Kra3SABbkptbpGB1iQ&#10;m1Kra3SABbkptbpGB1iQm1Kra3SABbkptbpGB1iQm1Kra3SABbkptbpGB1iQm1Kra3SABbkptbpG&#10;B1iQm1Kra3SABbkptbpGB1iQm1Kra3SABbkptbpGB1iQm1Kra3SABbkptbpGB1iQm1Kra3SABbkp&#10;tbpGB1iQm1Kra3SABbkptbpGB1iQm1Kra3SABbkptbpGB1iQm1Kra3SABbkptbpGB1iQm1Kra3SA&#10;BbkptbpGB1iQm1Kra3SABbkptbpGB1iQm1Kra3SABbkptbpGB1iQm1Kra3SABbkptbpGB1iQm1Kr&#10;a3SABbkptbpGB1iQm1Kra3SABbkptbpGB1iQm1Kra3SABbkptbpGB1iQm1Kra3SABbkptbpGB1iQ&#10;m1Kra3SABbkptbpGB1iQm1Kra3SABbkptbpGB1iQm1Kra3SABbkptbpGB1iQm1Kra3SABbkptbpG&#10;B1iQm1Kra3SABbkptbpGB1iQm1Kra3SABbkptbpGB1iQm1Kra3SABbkptbpGB1iQm1Kra3SABbkp&#10;tbpGB1iQm1Kra3SABbkptbpGB1iQm1Kra3SABbkptbpGB1iQm1Kra3SABbkptbpGB1iQm1Kra3SA&#10;BbkptbpGB1iQm1Kra3SABbkptbpGB1iQm1Kra3SABbkptbpGB1iQm1Kra3SABbkptbpGB1iQm1Kr&#10;a3SABbkptbpGB1iQm1Kra3SABbkptbpGB1iQm1Kra3SABbkptbpGB1iQm1Kra3SABbkptbpGB1iQ&#10;m1Kra3SABbkptbpGB1iQm1Kra3SABbkptbpGB1iQm1Kra3SABbkptbpGB1iQm1Kra3SABbkptbpG&#10;B1iQm1Kra3SABbkptbpGB1iQm1Kra3SABbkptbpGB1iQm1Kra3SABbkptbpGB1iQm1Kra3SABbkp&#10;tbpGB1iQm1Kra3SABbkptbpGB1iQm1Kra3SABbkptbpGB1iQm1Kra3SABbkptbpGB1iQm1Kra3SA&#10;BbkptbpGB1iQm1Kra3SABbkptbpGB1iQm1Kra3SABbkptbpGB1iQm1Kra3SABbkptbpGB1iQm1Kr&#10;a3SABbkptbpGB1iQm1Kra3SABbkptbpGB1iQm1Kra3SABbkptbpGB1iQm1Kra3SABbkptbpGB1iQ&#10;m1Kra3SABbkptbpGB1iQm1Kra3SABbkptbpGB1iQm1Kra3SABbkptbpGB1iQm1Kra3SABbkptbpG&#10;B1iQm1Kra3SABbkptbpGB1iQm1Kra3SABbkptbpGB1iQm1Kra3SABbkptbpGB1iQm1Kra3SABbkp&#10;tbpGB1iQm1Kra3SABbkptbpGB1iQm1Kra3SABbkptbpGB1iQm1Kra3SABbkptbpGB1iQm1Kra3SA&#10;BbkptbpGB1iQm1Kra3SABbkptbpGB1iQm1Kra3SABbkptbpGB1iQm1Kra3SABbkptbpGB1iQm1Kr&#10;a3SABbkptbpGB1iQm1Kra3SABbkptbpGB1iQm1Kra3SABbkptbpGB1iQm1Kra3SABbkptbpGB1iQ&#10;m1Kra3SABbkptbpGB1iQm1Kra3SABbkptbpGB1iQm1Kra3SABbkptbpGB1iQm1Kra3SABbkptbpG&#10;B1iQm1Kra3SABbkptbpGB1iQm1Kra3SABbkptbpGB1iQm1Kra3SABbkptbpGB1iQm1Kra3SABbkp&#10;tbpGB1iQm1Kra3SABbkptbpGB1iQm1Kra3SABbkptbpGB1iQm1Kra3SABbkptbpGB1iQm1Kra3SA&#10;BbkptbpGB1iQm1Kra3SABbkptbpGB1iQm1Kra3SABbkptbpGB1iQm1Kra3SABbkptbpGB1iQm1Kr&#10;a3SABbkptbpGB1iQm1Kra3SABbkptbpGB1iQm1Kra3SABbkptbpGB1iQm1Kra3SABbkpSZIkSZIk&#10;SZIkSZIkSZIkSZIkSZIkSZIkSZIkSZIkSZIkSZIkSZIkSZIkSZIkSZIkSZIkSZIkSZIkSZIkSZIk&#10;SZIkSZIkSZIkSZIkSZIkSZIkSZIkSZIkSZIkSZIkSZIkSZL+pOf5AeVMWDgrCAadAAAAAElFTkSu&#10;QmCCUEsDBAoAAAAAAAAAIQB5s4j6ygAAAMoAAAAUAAAAZHJzL21lZGlhL2ltYWdlMi5zdmc8c3Zn&#10;IHZpZXdCb3g9IjAgMCA5NiA5NiIgeG1sbnM9Imh0dHA6Ly93d3cudzMub3JnLzIwMDAvc3ZnIiB4&#10;bWxuczp4bGluaz0iaHR0cDovL3d3dy53My5vcmcvMTk5OS94bGluayIgaWQ9Ikljb25zX1N0b3Ai&#10;IG92ZXJmbG93PSJoaWRkZW4iPjxyZWN0IHg9IjExIiB5PSIxMSIgd2lkdGg9Ijc0IiBoZWlnaHQ9&#10;Ijc0IiBmaWxsPSIjOTJEMDUwIi8+PC9zdmc+UEsDBBQABgAIAAAAIQBseB/p2QAAAAMBAAAPAAAA&#10;ZHJzL2Rvd25yZXYueG1sTI9BT8MwDIXvSPyHyEjcWEphE5SmE0JCTLALYxJXrzFtaeNUTdaVf48Z&#10;B7jYsp793ud8OblOjTSExrOBy1kCirj0tuHKwPbt8eIGVIjIFjvPZOCLAiyL05McM+sP/ErjJlZK&#10;TDhkaKCOsc+0DmVNDsPM98SiffjBYZRxqLQd8CDmrtNpkiy0w4YlocaeHmoq283eCcb1y9iuruJn&#10;i83z++3Taj1fbNfGnJ9N93egIk3xbxl+8OUGCmHa+T3boDoD8kg8VtHSdA5q99t1kev/7MU3AAAA&#10;//8DAFBLAwQUAAYACAAAACEAIlYO7scAAAClAQAAGQAAAGRycy9fcmVscy9lMm9Eb2MueG1sLnJl&#10;bHO8kLFqAzEMhvdC3sFo7/nuhlJKfFlKIWtIH0DYOp/JWTaWG5q3j2mWBgLdOkri//4PbXffcVVn&#10;KhISGxi6HhSxTS6wN/B5/Hh+BSUV2eGamAxcSGA3bZ62B1qxtpAsIYtqFBYDS635TWuxC0WULmXi&#10;dplTiVjbWLzOaE/oSY99/6LLbwZMd0y1dwbK3o2gjpfcmv9mp3kOlt6T/YrE9UGFDrF1NyAWT9VA&#10;JBfwthw7OXvQjx2G/3EYusw/DvruudMVAAD//wMAUEsBAi0AFAAGAAgAAAAhAKjWx6gTAQAASQIA&#10;ABMAAAAAAAAAAAAAAAAAAAAAAFtDb250ZW50X1R5cGVzXS54bWxQSwECLQAUAAYACAAAACEAOP0h&#10;/9YAAACUAQAACwAAAAAAAAAAAAAAAABEAQAAX3JlbHMvLnJlbHNQSwECLQAUAAYACAAAACEAAMwv&#10;09gBAADeAwAADgAAAAAAAAAAAAAAAABDAgAAZHJzL2Uyb0RvYy54bWxQSwECLQAKAAAAAAAAACEA&#10;z0sqLAMKAAADCgAAFAAAAAAAAAAAAAAAAABHBAAAZHJzL21lZGlhL2ltYWdlMS5wbmdQSwECLQAK&#10;AAAAAAAAACEAebOI+soAAADKAAAAFAAAAAAAAAAAAAAAAAB8DgAAZHJzL21lZGlhL2ltYWdlMi5z&#10;dmdQSwECLQAUAAYACAAAACEAbHgf6dkAAAADAQAADwAAAAAAAAAAAAAAAAB4DwAAZHJzL2Rvd25y&#10;ZXYueG1sUEsBAi0AFAAGAAgAAAAhACJWDu7HAAAApQEAABkAAAAAAAAAAAAAAAAAfhAAAGRycy9f&#10;cmVscy9lMm9Eb2MueG1sLnJlbHNQSwUGAAAAAAcABwC+AQAAfBEAAAAA&#10;" o:bullet="t">
        <v:imagedata r:id="rId1" o:title="" cropbottom="-1186f" cropright="-1186f"/>
      </v:shape>
    </w:pict>
  </w:numPicBullet>
  <w:numPicBullet w:numPicBulletId="1">
    <w:pict>
      <v:shape id="_x0000_i1093" type="#_x0000_t75" alt="Seis tasaisella täytöllä" style="width:11.25pt;height:11.25pt;visibility:visible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AzC/T2AEAAN4DAAAOAAAAZHJzL2Uyb0RvYy54bWykk0uO&#10;2zAMhvcFegdB+xlngj4GRpLZBFMULdqgrz0j07FQvUAxTnKfOUMvkIuVst10umoxXVggJfvnR+r3&#10;4u7oneqRso1hqW+uZ1phMLGxYbfUX7/cX91qlRlCAy4GXOoTZn23ev5scUg1zmMXXYOkRCTk+pCW&#10;umNOdVVl06GHfB0TBjlsI3lgSWlXNQQHUfeums9mr6pDpCZRNJiz7K7HQ70a9NsWDX9s24ys3FIL&#10;Gw8rDeu2rNVqAfWOIHXWTBjwBAoPNkjRi9QaGNSe7BOkkjW8JxQ1iWp5JiyJ/kNtEvH/pOGBvu/T&#10;lYk+AdutdZZPw7QnqNBvrNnQSGg+9BtStpHb1yqAl0t+t+9BSdZgNjLrz2izYshgMzoHis8PJz7/&#10;cO78UOZf2iwiRVLSquR/VNg6m+6tc2W+JZ56EeW/uyW2rTW4jmbvMfBoGUInbcWQO5uyVlSj36Lw&#10;09tGoI3YlaWJRDbw6I/MhGy6Ur8Vjk/iqgIK9eVggP7NWVrIqUwI6mNLXrWC/a1MqOwIkzoOFjxd&#10;LIhHVkY2b17Mb1+/FAo5muKxVJEpHyfK/AajVyUQZmEZRKF/nyeqX69MsxxBBkLhGrgnwxeXPs4l&#10;fvxbrn4CAAD//wMAUEsDBAoAAAAAAAAAIQB3X1QcAAoAAAAKAAAUAAAAZHJzL21lZGlhL2ltYWdl&#10;MS5wbmeJUE5HDQoaCgAAAA1JSERSAAABgAAAAYAIBgAAAKTHtb8AAAABc1JHQgCuzhzpAAAABGdB&#10;TUEAALGPC/xhBQAAAAlwSFlzAAA7DgAAOw4BzLahgwAACZVJREFUeF7t1LEJxAAQA0EX6/5b+E8U&#10;XioQZhamAQV6JEmSJEmSJEmSJEmSJEmSJEmSJEmSJEmSJEmSJEmSJEmSJEmSJEmSJEmSJEmSJEmS&#10;JEmSJEmSJEmSJEmSJEmSJEmSJEmSJEmSJEmSJEmSJEmSJEmSJEmSJEmSJEmSJEmSJEn6Wr/3/QEs&#10;yk2p1TU6wILclFpdowMsyE2p1TU6wILclFpdowMsyE2p1TU6wILclFpdowMsyE2p1TU6wILclFpd&#10;owMsyE2p1TU6wILclFpdowMsyE2p1TU6wILclFpdowMsyE2p1TU6wILclFpdowMsyE2p1TU6wILc&#10;lFpdowMsyE2p1TU6wILclFpdowMsyE2p1TU6wILclFpdowMsyE2p1TU6wILclFpdowMsyE2p1TU6&#10;wILclFpdowMsyE2p1TU6wILclFpdowMsyE2p1TU6wILclFpdowMsyE2p1TU6wILclFpdowMsyE2p&#10;1TU6wILclFpdowMsyE2p1TU6wILclFpdowMsyE2p1TU6wILclFpdowMsyE2p1TU6wILclFpdowMs&#10;yE2p1TU6wILclFpdowMsyE2p1TU6wILclFpdowMsyE2p1TU6wILclFpdowMsyE2p1TU6wILclFpd&#10;owMsyE2p1TU6wILclFpdowMsyE2p1TU6wILclFpdowMsyE2p1TU6wILclFpdowMsyE2p1TU6wILc&#10;lFpdowMsyE2p1TU6wILclFpdowMsyE2p1TU6wILclFpdowMsyE2p1TU6wILclFpdowMsyE2p1TU6&#10;wILclFpdowMsyE2p1TU6wILclFpdowMsyE2p1TU6wILclFpdowMsyE2p1TU6wILclFpdowMsyE2p&#10;1TU6wILclFpdowMsyE2p1TU6wILclFpdowMsyE2p1TU6wILclFpdowMsyE2p1TU6wILclFpdowMs&#10;yE2p1TU6wILclFpdowMsyE2p1TU6wILclFpdowMsyE2p1TU6wILclFpdowMsyE2p1TU6wILclFpd&#10;owMsyE2p1TU6wILclFpdowMsyE2p1TU6wILclFpdowMsyE2p1TU6wILclFpdowMsyE2p1TU6wILc&#10;lFpdowMsyE2p1TU6wILclFpdowMsyE2p1TU6wILclFpdowMsyE2p1TU6wILclFpdowMsyE2p1TU6&#10;wILclFpdowMsyE2p1TU6wILclFpdowMsyE2p1TU6wILclFpdowMsyE2p1TU6wILclFpdowMsyE2p&#10;1TU6wILclFpdowMsyE2p1TU6wILclFpdowMsyE2p1TU6wILclFpdowMsyE2p1TU6wILclFpdowMs&#10;yE2p1TU6wILclFpdowMsyE2p1TU6wILclFpdowMsyE2p1TU6wILclFpdowMsyE2p1TU6wILclFpd&#10;owMsyE2p1TU6wILclFpdowMsyE2p1TU6wILclFpdowMsyE2p1TU6wILclFpdowMsyE2p1TU6wILc&#10;lFpdowMsyE2p1TU6wILclFpdowMsyE2p1TU6wILclFpdowMsyE2p1TU6wILclFpdowMsyE2p1TU6&#10;wILclFpdowMsyE2p1TU6wILclFpdowMsyE2p1TU6wILclFpdowMsyE2p1TU6wILclFpdowMsyE2p&#10;1TU6wILclFpdowMsyE2p1TU6wILclFpdowMsyE2p1TU6wILclFpdowMsyE2p1TU6wILclFpdowMs&#10;yE2p1TU6wILclFpdowMsyE2p1TU6wILclFpdowMsyE2p1TU6wILclFpdowMsyE2p1TU6wILclFpd&#10;owMsyE2p1TU6wILclFpdowMsyE2p1TU6wILclFpdowMsyE2p1TU6wILclFpdowMsyE2p1TU6wILc&#10;lFpdowMsyE2p1TU6wILclFpdowMsyE2p1TU6wILclFpdowMsyE2p1TU6wILclFpdowMsyE2p1TU6&#10;wILclFpdowMsyE2p1TU6wILclFpdowMsyE2p1TU6wILclFpdowMsyE2p1TU6wILclFpdowMsyE2p&#10;1TU6wILclFpdowMsyE2p1TU6wILclFpdowMsyE2p1TU6wILclFpdowMsyE2p1TU6wILclFpdowMs&#10;yE2p1TU6wILclFpdowMsyE2p1TU6wILclFpdowMsyE2p1TU6wILclFpdowMsyE2p1TU6wILclFpd&#10;owMsyE2p1TU6wILclFpdowMsyE2p1TU6wILclFpdowMsyE2p1TU6wILclFpdowMsyE2p1TU6wILc&#10;lFpdowMsyE2p1TU6wILclFpdowMsyE2p1TU6wILclFpdowMsyE2p1TU6wILclFpdowMsyE2p1TU6&#10;wILclFpdowMsyE2p1TU6wILclFpdowMsyE2p1TU6wILclFpdowMsyE2p1TU6wILclFpdowMsyE2p&#10;1TU6wILclFpdowMsyE2p1TU6wILclFpdowMsyE2p1TU6wILclFpdowMsyE2p1TU6wILclFpdowMs&#10;yE2p1TU6wILclFpdowMsyE2p1TU6wILclFpdowMsyE2p1TU6wILclFpdowMsyE2p1TU6wILclFpd&#10;owMsyE2p1TU6wILclFpdowMsyE2p1TU6wILclFpdowMsyE2p1TU6wILclFpdowMsyE2p1TU6wILc&#10;lFpdowMsyE2p1TU6wILclFpdowMsyE2p1TU6wILclFpdowMsyE2p1TU6wILclFpdowMsyE2p1TU6&#10;wILclFpdowMsyE2p1TU6wILclFpdowMsyE2p1TU6wILclFpdowMsyE2p1TU6wILclFpdowMsyE2p&#10;1TU6wILclFpdowMsyE2p1TU6wILclFpdowMsyE2p1TU6wILclFpdowMsyE2p1TU6wILclFpdowMs&#10;yE2p1TU6wILclFpdowMsyE2p1TU6wILclFpdowMsyE2p1TU6wILclFpdowMsyE2p1TU6wILclFpd&#10;owMsyE2p1TU6wILclFpdowMsyE2p1TU6wILclFpdowMsyE2p1TU6wILclFpdowMsyE2p1TU6wILc&#10;lFpdowMsyE2p1TU6wILclFpdowMsyE2p1TU6wILclFpdowMsyE2p1TU6wILclFpdowMsyE2p1TU6&#10;wILclFpdowMsyE2p1TU6wILclFpdowMsyE2p1TU6wILclFpdowMsyE2p1TU6wILclCRJkiRJkiRJ&#10;kiRJkiRJkiRJkiRJkiRJkiRJkiRJkiRJkiRJkiRJkiRJkiRJkiRJkiRJkiRJkiRJkiRJkiRJkiRJ&#10;kiRJkiRJkiRJkiRJkiRJkiRJkiRJkiRJkiRJkiRJkiRJH+l5/iFfbRzwIhF7AAAAAElFTkSuQmCC&#10;UEsDBAoAAAAAAAAAIQDdojgSygAAAMoAAAAUAAAAZHJzL21lZGlhL2ltYWdlMi5zdmc8c3ZnIHZp&#10;ZXdCb3g9IjAgMCA5NiA5NiIgeG1sbnM9Imh0dHA6Ly93d3cudzMub3JnLzIwMDAvc3ZnIiB4bWxu&#10;czp4bGluaz0iaHR0cDovL3d3dy53My5vcmcvMTk5OS94bGluayIgaWQ9Ikljb25zX1N0b3AiIG92&#10;ZXJmbG93PSJoaWRkZW4iPjxyZWN0IHg9IjExIiB5PSIxMSIgd2lkdGg9Ijc0IiBoZWlnaHQ9Ijc0&#10;IiBmaWxsPSIjRkY2NDY0Ii8+PC9zdmc+UEsDBBQABgAIAAAAIQAbUuGj2QAAAAMBAAAPAAAAZHJz&#10;L2Rvd25yZXYueG1sTI8xT8MwEIV3pP4H6yqxUYegIhTiVKhSSocuNAyM1/hIDPE5jd0m8OsxMMBy&#10;T6d3eu+7fDXZTpxp8MaxgutFAoK4dtpwo+C5Kq/uQPiArLFzTAo+yMOqmF3kmGk38hOd96ERMYR9&#10;hgraEPpMSl+3ZNEvXE8cvVc3WAxxHRqpBxxjuO1kmiS30qLh2NBiT+uW6vf9ySqonCmPZju+0PFm&#10;w1ssq93j55tSl/Pp4R5EoCn8HcM3fkSHIjId3Im1F52C+Ej4mdFL0yWIw6/KIpf/2YsvAAAA//8D&#10;AFBLAwQUAAYACAAAACEAIlYO7scAAAClAQAAGQAAAGRycy9fcmVscy9lMm9Eb2MueG1sLnJlbHO8&#10;kLFqAzEMhvdC3sFo7/nuhlJKfFlKIWtIH0DYOp/JWTaWG5q3j2mWBgLdOkri//4PbXffcVVnKhIS&#10;Gxi6HhSxTS6wN/B5/Hh+BSUV2eGamAxcSGA3bZ62B1qxtpAsIYtqFBYDS635TWuxC0WULmXidplT&#10;iVjbWLzOaE/oSY99/6LLbwZMd0y1dwbK3o2gjpfcmv9mp3kOlt6T/YrE9UGFDrF1NyAWT9VAJBfw&#10;thw7OXvQjx2G/3EYusw/DvruudMVAAD//wMAUEsBAi0AFAAGAAgAAAAhAKjWx6gTAQAASQIAABMA&#10;AAAAAAAAAAAAAAAAAAAAAFtDb250ZW50X1R5cGVzXS54bWxQSwECLQAUAAYACAAAACEAOP0h/9YA&#10;AACUAQAACwAAAAAAAAAAAAAAAABEAQAAX3JlbHMvLnJlbHNQSwECLQAUAAYACAAAACEAAMwv09gB&#10;AADeAwAADgAAAAAAAAAAAAAAAABDAgAAZHJzL2Uyb0RvYy54bWxQSwECLQAKAAAAAAAAACEAd19U&#10;HAAKAAAACgAAFAAAAAAAAAAAAAAAAABHBAAAZHJzL21lZGlhL2ltYWdlMS5wbmdQSwECLQAKAAAA&#10;AAAAACEA3aI4EsoAAADKAAAAFAAAAAAAAAAAAAAAAAB5DgAAZHJzL21lZGlhL2ltYWdlMi5zdmdQ&#10;SwECLQAUAAYACAAAACEAG1Lho9kAAAADAQAADwAAAAAAAAAAAAAAAAB1DwAAZHJzL2Rvd25yZXYu&#10;eG1sUEsBAi0AFAAGAAgAAAAhACJWDu7HAAAApQEAABkAAAAAAAAAAAAAAAAAexAAAGRycy9fcmVs&#10;cy9lMm9Eb2MueG1sLnJlbHNQSwUGAAAAAAcABwC+AQAAeREAAAAA&#10;" o:bullet="t">
        <v:imagedata r:id="rId2" o:title="" cropbottom="-1186f" cropright="-1186f"/>
      </v:shape>
    </w:pict>
  </w:numPicBullet>
  <w:abstractNum w:abstractNumId="0" w15:restartNumberingAfterBreak="0">
    <w:nsid w:val="02A6471E"/>
    <w:multiLevelType w:val="hybridMultilevel"/>
    <w:tmpl w:val="29224FD2"/>
    <w:lvl w:ilvl="0" w:tplc="9F449D6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52CA6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2C22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3DECA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DEB9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C8AD8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460F6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93218E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C764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548D7979"/>
    <w:multiLevelType w:val="hybridMultilevel"/>
    <w:tmpl w:val="DF6CE21A"/>
    <w:lvl w:ilvl="0" w:tplc="8FDA31C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A225E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1FEFEE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3EA47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9A03E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362D6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C5678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68C7E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C5A291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403383423">
    <w:abstractNumId w:val="1"/>
  </w:num>
  <w:num w:numId="2" w16cid:durableId="158723194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uot, Caroline">
    <w15:presenceInfo w15:providerId="AD" w15:userId="S::Caroline.Huot@dfo-mpo.gc.ca::bfb64863-1f0d-46ff-b786-be078c991ac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trackRevisions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D8E"/>
    <w:rsid w:val="0001541C"/>
    <w:rsid w:val="00022148"/>
    <w:rsid w:val="000973DB"/>
    <w:rsid w:val="00154CD0"/>
    <w:rsid w:val="00167C90"/>
    <w:rsid w:val="001A0D0D"/>
    <w:rsid w:val="00221446"/>
    <w:rsid w:val="00223357"/>
    <w:rsid w:val="00246696"/>
    <w:rsid w:val="00262230"/>
    <w:rsid w:val="00290BDC"/>
    <w:rsid w:val="002A1F6E"/>
    <w:rsid w:val="002B40F7"/>
    <w:rsid w:val="002C7A70"/>
    <w:rsid w:val="00313E2B"/>
    <w:rsid w:val="003822A0"/>
    <w:rsid w:val="003E6801"/>
    <w:rsid w:val="0040106B"/>
    <w:rsid w:val="00437AE2"/>
    <w:rsid w:val="0044685A"/>
    <w:rsid w:val="00472765"/>
    <w:rsid w:val="0051145D"/>
    <w:rsid w:val="005C50A1"/>
    <w:rsid w:val="006B00B3"/>
    <w:rsid w:val="006D6C98"/>
    <w:rsid w:val="00715481"/>
    <w:rsid w:val="00727294"/>
    <w:rsid w:val="0073206D"/>
    <w:rsid w:val="007651FA"/>
    <w:rsid w:val="007A7039"/>
    <w:rsid w:val="007B0324"/>
    <w:rsid w:val="007D51AA"/>
    <w:rsid w:val="008A7AFD"/>
    <w:rsid w:val="008B28BC"/>
    <w:rsid w:val="008D1C41"/>
    <w:rsid w:val="008D597A"/>
    <w:rsid w:val="009B04C2"/>
    <w:rsid w:val="009F4B38"/>
    <w:rsid w:val="00A07FCA"/>
    <w:rsid w:val="00A11FFE"/>
    <w:rsid w:val="00B002BD"/>
    <w:rsid w:val="00BC57AB"/>
    <w:rsid w:val="00C24238"/>
    <w:rsid w:val="00C57F04"/>
    <w:rsid w:val="00C8034A"/>
    <w:rsid w:val="00CA6D4E"/>
    <w:rsid w:val="00D219C6"/>
    <w:rsid w:val="00D41632"/>
    <w:rsid w:val="00D458F4"/>
    <w:rsid w:val="00D74B54"/>
    <w:rsid w:val="00DB7C05"/>
    <w:rsid w:val="00DF2F4E"/>
    <w:rsid w:val="00E01D8E"/>
    <w:rsid w:val="00E11483"/>
    <w:rsid w:val="00F05282"/>
    <w:rsid w:val="00F27940"/>
    <w:rsid w:val="00F6423F"/>
    <w:rsid w:val="00F76549"/>
    <w:rsid w:val="00FC1858"/>
    <w:rsid w:val="00FD2958"/>
    <w:rsid w:val="00FF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27BE5"/>
  <w15:chartTrackingRefBased/>
  <w15:docId w15:val="{A4238EA1-A7DF-4B9F-8D53-D55CFC1B4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39"/>
    <w:rsid w:val="00E01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uettelokappale">
    <w:name w:val="List Paragraph"/>
    <w:basedOn w:val="Normaali"/>
    <w:uiPriority w:val="34"/>
    <w:qFormat/>
    <w:rsid w:val="003E6801"/>
    <w:pPr>
      <w:ind w:left="720"/>
      <w:contextualSpacing/>
    </w:pPr>
  </w:style>
  <w:style w:type="paragraph" w:styleId="Muutos">
    <w:name w:val="Revision"/>
    <w:hidden/>
    <w:uiPriority w:val="99"/>
    <w:semiHidden/>
    <w:rsid w:val="00246696"/>
    <w:pPr>
      <w:spacing w:after="0" w:line="240" w:lineRule="auto"/>
    </w:pPr>
  </w:style>
  <w:style w:type="character" w:styleId="Kommentinviite">
    <w:name w:val="annotation reference"/>
    <w:basedOn w:val="Kappaleenoletusfontti"/>
    <w:uiPriority w:val="99"/>
    <w:semiHidden/>
    <w:unhideWhenUsed/>
    <w:rsid w:val="007D51AA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7D51AA"/>
    <w:pPr>
      <w:spacing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7D51AA"/>
    <w:rPr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7D51AA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7D51A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5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6.svg"/><Relationship Id="rId13" Type="http://schemas.microsoft.com/office/2018/08/relationships/commentsExtensible" Target="commentsExtensible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5.png"/><Relationship Id="rId12" Type="http://schemas.microsoft.com/office/2016/09/relationships/commentsIds" Target="commentsIds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image" Target="media/image4.svg"/><Relationship Id="rId11" Type="http://schemas.microsoft.com/office/2011/relationships/commentsExtended" Target="commentsExtended.xml"/><Relationship Id="rId5" Type="http://schemas.openxmlformats.org/officeDocument/2006/relationships/image" Target="media/image3.png"/><Relationship Id="rId15" Type="http://schemas.openxmlformats.org/officeDocument/2006/relationships/image" Target="media/image8.svg"/><Relationship Id="rId10" Type="http://schemas.openxmlformats.org/officeDocument/2006/relationships/comments" Target="comments.xml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AFF69A-7644-4EBD-B266-8CB76B407078}"/>
</file>

<file path=customXml/itemProps2.xml><?xml version="1.0" encoding="utf-8"?>
<ds:datastoreItem xmlns:ds="http://schemas.openxmlformats.org/officeDocument/2006/customXml" ds:itemID="{01BA60A2-435A-4A21-B758-24B679713AD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179</Words>
  <Characters>1458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>Suomen valtion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Heikonen Kaisu</dc:creator>
  <cp:keywords/>
  <dc:description/>
  <cp:lastModifiedBy>Heikonen Kaisu</cp:lastModifiedBy>
  <cp:revision>7</cp:revision>
  <dcterms:created xsi:type="dcterms:W3CDTF">2023-09-06T18:08:00Z</dcterms:created>
  <dcterms:modified xsi:type="dcterms:W3CDTF">2023-09-11T13:01:00Z</dcterms:modified>
</cp:coreProperties>
</file>